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31E" w:rsidRPr="003F3E29" w:rsidRDefault="00C90110" w:rsidP="00853F8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3F3E29">
        <w:rPr>
          <w:rFonts w:ascii="Arial" w:hAnsi="Arial" w:cs="Arial"/>
          <w:b/>
          <w:caps/>
          <w:sz w:val="20"/>
          <w:szCs w:val="20"/>
          <w:u w:val="single"/>
        </w:rPr>
        <w:t>Wirkungsmatrix</w:t>
      </w:r>
      <w:r w:rsidR="00B67C47" w:rsidRPr="003F3E29">
        <w:rPr>
          <w:rFonts w:ascii="Arial" w:hAnsi="Arial" w:cs="Arial"/>
          <w:b/>
          <w:sz w:val="20"/>
          <w:szCs w:val="20"/>
          <w:u w:val="single"/>
        </w:rPr>
        <w:t xml:space="preserve"> RE-ACTIVATE </w:t>
      </w:r>
      <w:r w:rsidR="00AC4D82" w:rsidRPr="003F3E29">
        <w:rPr>
          <w:rFonts w:ascii="Arial" w:hAnsi="Arial" w:cs="Arial"/>
          <w:b/>
          <w:sz w:val="20"/>
          <w:szCs w:val="20"/>
          <w:u w:val="single"/>
        </w:rPr>
        <w:t>NEU</w:t>
      </w:r>
      <w:r w:rsidR="00AA131E" w:rsidRPr="003F3E29">
        <w:rPr>
          <w:rFonts w:ascii="Arial" w:hAnsi="Arial" w:cs="Arial"/>
          <w:b/>
          <w:sz w:val="20"/>
          <w:szCs w:val="20"/>
          <w:u w:val="single"/>
        </w:rPr>
        <w:t xml:space="preserve"> AUF GRUNDLAGE ÄNDERUNGSANGEBOT</w:t>
      </w:r>
    </w:p>
    <w:p w:rsidR="00710012" w:rsidRPr="003F3E29" w:rsidRDefault="00710012" w:rsidP="00853F81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  <w:r w:rsidRPr="003F3E29">
        <w:rPr>
          <w:rFonts w:ascii="Arial" w:hAnsi="Arial" w:cs="Arial"/>
          <w:b/>
          <w:sz w:val="20"/>
          <w:szCs w:val="20"/>
          <w:u w:val="single"/>
        </w:rPr>
        <w:t>_______________________________________________________________________________________________________________</w:t>
      </w:r>
      <w:r w:rsidR="003F3E29">
        <w:rPr>
          <w:rFonts w:ascii="Arial" w:hAnsi="Arial" w:cs="Arial"/>
          <w:b/>
          <w:sz w:val="20"/>
          <w:szCs w:val="20"/>
          <w:u w:val="single"/>
        </w:rPr>
        <w:t>_________________</w:t>
      </w:r>
    </w:p>
    <w:p w:rsidR="00642A12" w:rsidRPr="003F3E29" w:rsidRDefault="00642A12" w:rsidP="00853F81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Cs/>
          <w:sz w:val="20"/>
          <w:szCs w:val="20"/>
        </w:rPr>
      </w:pPr>
      <w:r w:rsidRPr="003F3E29">
        <w:rPr>
          <w:rFonts w:ascii="Arial" w:hAnsi="Arial" w:cs="Arial"/>
          <w:b/>
          <w:bCs/>
          <w:iCs/>
          <w:sz w:val="20"/>
          <w:szCs w:val="20"/>
        </w:rPr>
        <w:t>Bezeichnung der TZ-Maßnahme</w:t>
      </w:r>
      <w:r w:rsidRPr="003F3E29">
        <w:rPr>
          <w:rFonts w:ascii="Arial" w:hAnsi="Arial" w:cs="Arial"/>
          <w:b/>
          <w:bCs/>
          <w:iCs/>
          <w:sz w:val="20"/>
          <w:szCs w:val="20"/>
        </w:rPr>
        <w:tab/>
        <w:t>Land</w:t>
      </w:r>
    </w:p>
    <w:p w:rsidR="00642A12" w:rsidRPr="003F3E29" w:rsidRDefault="00642A12" w:rsidP="00853F81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3F3E29">
        <w:rPr>
          <w:rFonts w:ascii="Arial" w:hAnsi="Arial" w:cs="Arial"/>
          <w:sz w:val="20"/>
          <w:szCs w:val="20"/>
        </w:rPr>
        <w:t>Beschäftigungsförderung durch Erneuerbare Energien und Energieeffizienz in MENA</w:t>
      </w:r>
      <w:r w:rsidRPr="003F3E29">
        <w:rPr>
          <w:rFonts w:ascii="Arial" w:hAnsi="Arial" w:cs="Arial"/>
          <w:sz w:val="20"/>
          <w:szCs w:val="20"/>
        </w:rPr>
        <w:tab/>
        <w:t>Marokko</w:t>
      </w:r>
    </w:p>
    <w:p w:rsidR="00642A12" w:rsidRPr="003F3E29" w:rsidRDefault="00642A12" w:rsidP="00853F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Cs/>
          <w:sz w:val="20"/>
          <w:szCs w:val="20"/>
        </w:rPr>
      </w:pPr>
      <w:r w:rsidRPr="003F3E29">
        <w:rPr>
          <w:rFonts w:ascii="Arial" w:hAnsi="Arial" w:cs="Arial"/>
          <w:b/>
          <w:bCs/>
          <w:iCs/>
          <w:sz w:val="20"/>
          <w:szCs w:val="20"/>
        </w:rPr>
        <w:t>________________________________________________________________________________________________</w:t>
      </w:r>
      <w:r w:rsidR="003F3E29">
        <w:rPr>
          <w:rFonts w:ascii="Arial" w:hAnsi="Arial" w:cs="Arial"/>
          <w:b/>
          <w:bCs/>
          <w:iCs/>
          <w:sz w:val="20"/>
          <w:szCs w:val="20"/>
        </w:rPr>
        <w:t>_________________</w:t>
      </w:r>
      <w:r w:rsidRPr="003F3E29">
        <w:rPr>
          <w:rFonts w:ascii="Arial" w:hAnsi="Arial" w:cs="Arial"/>
          <w:b/>
          <w:bCs/>
          <w:iCs/>
          <w:sz w:val="20"/>
          <w:szCs w:val="20"/>
        </w:rPr>
        <w:t>______________</w:t>
      </w:r>
      <w:r w:rsidR="00710012" w:rsidRPr="003F3E29">
        <w:rPr>
          <w:rFonts w:ascii="Arial" w:hAnsi="Arial" w:cs="Arial"/>
          <w:b/>
          <w:bCs/>
          <w:iCs/>
          <w:sz w:val="20"/>
          <w:szCs w:val="20"/>
        </w:rPr>
        <w:t>_</w:t>
      </w:r>
    </w:p>
    <w:p w:rsidR="00642A12" w:rsidRPr="003F3E29" w:rsidRDefault="00642A12" w:rsidP="00853F81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Cs/>
          <w:sz w:val="20"/>
          <w:szCs w:val="20"/>
        </w:rPr>
      </w:pPr>
      <w:r w:rsidRPr="003F3E29">
        <w:rPr>
          <w:rFonts w:ascii="Arial" w:hAnsi="Arial" w:cs="Arial"/>
          <w:b/>
          <w:bCs/>
          <w:iCs/>
          <w:sz w:val="20"/>
          <w:szCs w:val="20"/>
        </w:rPr>
        <w:t>Projektnummer</w:t>
      </w:r>
      <w:r w:rsidRPr="003F3E29">
        <w:rPr>
          <w:rFonts w:ascii="Arial" w:hAnsi="Arial" w:cs="Arial"/>
          <w:b/>
          <w:bCs/>
          <w:iCs/>
          <w:sz w:val="20"/>
          <w:szCs w:val="20"/>
        </w:rPr>
        <w:tab/>
        <w:t>Wirkungsmatrix vom</w:t>
      </w:r>
    </w:p>
    <w:p w:rsidR="00642A12" w:rsidRPr="003F3E29" w:rsidRDefault="00642A12" w:rsidP="00853F81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3F3E29">
        <w:rPr>
          <w:rFonts w:ascii="Arial" w:hAnsi="Arial" w:cs="Arial"/>
          <w:sz w:val="20"/>
          <w:szCs w:val="20"/>
        </w:rPr>
        <w:t>2013.2020.9</w:t>
      </w:r>
      <w:r w:rsidRPr="003F3E29">
        <w:rPr>
          <w:rFonts w:ascii="Arial" w:hAnsi="Arial" w:cs="Arial"/>
          <w:sz w:val="20"/>
          <w:szCs w:val="20"/>
        </w:rPr>
        <w:tab/>
        <w:t>Ju</w:t>
      </w:r>
      <w:r w:rsidR="003F3E29" w:rsidRPr="003F3E29">
        <w:rPr>
          <w:rFonts w:ascii="Arial" w:hAnsi="Arial" w:cs="Arial"/>
          <w:sz w:val="20"/>
          <w:szCs w:val="20"/>
        </w:rPr>
        <w:t>l</w:t>
      </w:r>
      <w:r w:rsidRPr="003F3E29">
        <w:rPr>
          <w:rFonts w:ascii="Arial" w:hAnsi="Arial" w:cs="Arial"/>
          <w:sz w:val="20"/>
          <w:szCs w:val="20"/>
        </w:rPr>
        <w:t xml:space="preserve">i </w:t>
      </w:r>
      <w:r w:rsidRPr="003F3E29">
        <w:rPr>
          <w:rFonts w:ascii="Arial" w:hAnsi="Arial" w:cs="Arial"/>
          <w:iCs/>
          <w:sz w:val="20"/>
          <w:szCs w:val="20"/>
        </w:rPr>
        <w:t>201</w:t>
      </w:r>
      <w:r w:rsidR="003F3E29" w:rsidRPr="003F3E29">
        <w:rPr>
          <w:rFonts w:ascii="Arial" w:hAnsi="Arial" w:cs="Arial"/>
          <w:iCs/>
          <w:sz w:val="20"/>
          <w:szCs w:val="20"/>
        </w:rPr>
        <w:t>7</w:t>
      </w:r>
    </w:p>
    <w:p w:rsidR="00642A12" w:rsidRPr="003F3E29" w:rsidRDefault="00642A12" w:rsidP="00853F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sz w:val="20"/>
          <w:szCs w:val="20"/>
        </w:rPr>
      </w:pPr>
      <w:r w:rsidRPr="003F3E29">
        <w:rPr>
          <w:rFonts w:ascii="Arial" w:hAnsi="Arial" w:cs="Arial"/>
          <w:b/>
          <w:bCs/>
          <w:i/>
          <w:iCs/>
          <w:sz w:val="20"/>
          <w:szCs w:val="20"/>
        </w:rPr>
        <w:t>______________________________________________________________________________________________________________________________________________</w:t>
      </w:r>
      <w:r w:rsidR="00710012" w:rsidRPr="003F3E29">
        <w:rPr>
          <w:rFonts w:ascii="Arial" w:hAnsi="Arial" w:cs="Arial"/>
          <w:b/>
          <w:bCs/>
          <w:i/>
          <w:iCs/>
          <w:sz w:val="20"/>
          <w:szCs w:val="20"/>
        </w:rPr>
        <w:t>_</w:t>
      </w:r>
    </w:p>
    <w:tbl>
      <w:tblPr>
        <w:tblStyle w:val="Tabellenraster"/>
        <w:tblW w:w="14709" w:type="dxa"/>
        <w:tblLook w:val="04A0" w:firstRow="1" w:lastRow="0" w:firstColumn="1" w:lastColumn="0" w:noHBand="0" w:noVBand="1"/>
      </w:tblPr>
      <w:tblGrid>
        <w:gridCol w:w="2718"/>
        <w:gridCol w:w="5484"/>
        <w:gridCol w:w="3253"/>
        <w:gridCol w:w="3254"/>
      </w:tblGrid>
      <w:tr w:rsidR="00C90110" w:rsidRPr="003F3E29" w:rsidTr="006963A0">
        <w:tc>
          <w:tcPr>
            <w:tcW w:w="2660" w:type="dxa"/>
          </w:tcPr>
          <w:p w:rsidR="00C90110" w:rsidRPr="003F3E29" w:rsidRDefault="00C9011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F3E29">
              <w:rPr>
                <w:rFonts w:ascii="Arial" w:hAnsi="Arial" w:cs="Arial"/>
                <w:b/>
                <w:sz w:val="20"/>
                <w:szCs w:val="20"/>
              </w:rPr>
              <w:t>Zusammenfassung</w:t>
            </w:r>
          </w:p>
        </w:tc>
        <w:tc>
          <w:tcPr>
            <w:tcW w:w="5528" w:type="dxa"/>
          </w:tcPr>
          <w:p w:rsidR="00C90110" w:rsidRPr="003F3E29" w:rsidRDefault="00C9011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F3E29">
              <w:rPr>
                <w:rFonts w:ascii="Arial" w:hAnsi="Arial" w:cs="Arial"/>
                <w:b/>
                <w:sz w:val="20"/>
                <w:szCs w:val="20"/>
              </w:rPr>
              <w:t>Erfolgsindikatoren</w:t>
            </w:r>
          </w:p>
        </w:tc>
        <w:tc>
          <w:tcPr>
            <w:tcW w:w="3260" w:type="dxa"/>
          </w:tcPr>
          <w:p w:rsidR="00C90110" w:rsidRPr="003F3E29" w:rsidRDefault="00C9011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F3E29">
              <w:rPr>
                <w:rFonts w:ascii="Arial" w:hAnsi="Arial" w:cs="Arial"/>
                <w:b/>
                <w:sz w:val="20"/>
                <w:szCs w:val="20"/>
              </w:rPr>
              <w:t>Quellen der Überprüfbarkeit</w:t>
            </w:r>
          </w:p>
        </w:tc>
        <w:tc>
          <w:tcPr>
            <w:tcW w:w="3261" w:type="dxa"/>
          </w:tcPr>
          <w:p w:rsidR="00C90110" w:rsidRPr="003F3E29" w:rsidRDefault="00C9011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F3E29">
              <w:rPr>
                <w:rFonts w:ascii="Arial" w:hAnsi="Arial" w:cs="Arial"/>
                <w:b/>
                <w:sz w:val="20"/>
                <w:szCs w:val="20"/>
              </w:rPr>
              <w:t>Zentrale Annahmen/ Risiken</w:t>
            </w:r>
          </w:p>
        </w:tc>
      </w:tr>
      <w:tr w:rsidR="00C90110" w:rsidRPr="003F3E29" w:rsidTr="006963A0">
        <w:tc>
          <w:tcPr>
            <w:tcW w:w="2660" w:type="dxa"/>
          </w:tcPr>
          <w:p w:rsidR="00C90110" w:rsidRPr="003F3E29" w:rsidRDefault="00C90110" w:rsidP="00C9011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3F3E29">
              <w:rPr>
                <w:rFonts w:ascii="Arial" w:hAnsi="Arial" w:cs="Arial"/>
                <w:b/>
                <w:sz w:val="20"/>
                <w:szCs w:val="20"/>
              </w:rPr>
              <w:t>Modulziel (Outcome)</w:t>
            </w:r>
          </w:p>
          <w:p w:rsidR="00C90110" w:rsidRPr="003F3E29" w:rsidRDefault="00C90110" w:rsidP="00D005E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F3E29">
              <w:rPr>
                <w:rFonts w:ascii="Arial" w:hAnsi="Arial" w:cs="Arial"/>
                <w:sz w:val="20"/>
                <w:szCs w:val="20"/>
              </w:rPr>
              <w:t>Die Voraussetzungen für die Entwicklung</w:t>
            </w:r>
            <w:r w:rsidR="00D005E4" w:rsidRPr="003F3E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3E29">
              <w:rPr>
                <w:rFonts w:ascii="Arial" w:hAnsi="Arial" w:cs="Arial"/>
                <w:sz w:val="20"/>
                <w:szCs w:val="20"/>
              </w:rPr>
              <w:t>der Märkte für beschäftigungsintensive</w:t>
            </w:r>
            <w:r w:rsidR="00D005E4" w:rsidRPr="003F3E29">
              <w:rPr>
                <w:rFonts w:ascii="Arial" w:hAnsi="Arial" w:cs="Arial"/>
                <w:sz w:val="20"/>
                <w:szCs w:val="20"/>
              </w:rPr>
              <w:t xml:space="preserve"> erneuerbare </w:t>
            </w:r>
            <w:r w:rsidRPr="003F3E29">
              <w:rPr>
                <w:rFonts w:ascii="Arial" w:hAnsi="Arial" w:cs="Arial"/>
                <w:sz w:val="20"/>
                <w:szCs w:val="20"/>
              </w:rPr>
              <w:t>Energie- (RE) und Energieeffizienz-</w:t>
            </w:r>
            <w:r w:rsidR="00D005E4" w:rsidRPr="003F3E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3E29">
              <w:rPr>
                <w:rFonts w:ascii="Arial" w:hAnsi="Arial" w:cs="Arial"/>
                <w:sz w:val="20"/>
                <w:szCs w:val="20"/>
              </w:rPr>
              <w:t>(EE)-Technologien sind verbessert.</w:t>
            </w:r>
          </w:p>
        </w:tc>
        <w:tc>
          <w:tcPr>
            <w:tcW w:w="5528" w:type="dxa"/>
          </w:tcPr>
          <w:p w:rsidR="00D005E4" w:rsidRPr="003F3E29" w:rsidRDefault="00D005E4" w:rsidP="00D005E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F3E29">
              <w:rPr>
                <w:rFonts w:ascii="Arial" w:hAnsi="Arial" w:cs="Arial"/>
                <w:sz w:val="20"/>
                <w:szCs w:val="20"/>
              </w:rPr>
              <w:t>1. In 2 Ländern wurden im Dialog zwischen Regierung, Wirtschaft</w:t>
            </w:r>
            <w:r w:rsidR="006963A0" w:rsidRPr="003F3E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3E29">
              <w:rPr>
                <w:rFonts w:ascii="Arial" w:hAnsi="Arial" w:cs="Arial"/>
                <w:sz w:val="20"/>
                <w:szCs w:val="20"/>
              </w:rPr>
              <w:t>und Wissenschaft 3</w:t>
            </w:r>
            <w:r w:rsidR="006963A0" w:rsidRPr="003F3E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3E29">
              <w:rPr>
                <w:rFonts w:ascii="Arial" w:hAnsi="Arial" w:cs="Arial"/>
                <w:sz w:val="20"/>
                <w:szCs w:val="20"/>
              </w:rPr>
              <w:t>konkrete Maßnahmen zur Förderung</w:t>
            </w:r>
            <w:r w:rsidR="006963A0" w:rsidRPr="003F3E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3E29">
              <w:rPr>
                <w:rFonts w:ascii="Arial" w:hAnsi="Arial" w:cs="Arial"/>
                <w:sz w:val="20"/>
                <w:szCs w:val="20"/>
              </w:rPr>
              <w:t>beschäftigungsintensiver</w:t>
            </w:r>
            <w:r w:rsidR="006963A0" w:rsidRPr="003F3E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3E29">
              <w:rPr>
                <w:rFonts w:ascii="Arial" w:hAnsi="Arial" w:cs="Arial"/>
                <w:sz w:val="20"/>
                <w:szCs w:val="20"/>
              </w:rPr>
              <w:t>RE</w:t>
            </w:r>
            <w:r w:rsidR="006963A0" w:rsidRPr="003F3E29">
              <w:rPr>
                <w:rFonts w:ascii="Arial" w:hAnsi="Arial" w:cs="Arial"/>
                <w:sz w:val="20"/>
                <w:szCs w:val="20"/>
              </w:rPr>
              <w:t xml:space="preserve">/EE </w:t>
            </w:r>
            <w:r w:rsidRPr="003F3E29">
              <w:rPr>
                <w:rFonts w:ascii="Arial" w:hAnsi="Arial" w:cs="Arial"/>
                <w:sz w:val="20"/>
                <w:szCs w:val="20"/>
              </w:rPr>
              <w:t>ausgewählt.</w:t>
            </w:r>
          </w:p>
          <w:p w:rsidR="003F3E29" w:rsidRDefault="003F3E29" w:rsidP="00D005E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D005E4" w:rsidRPr="003F3E29" w:rsidRDefault="00D005E4" w:rsidP="00D005E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F3E29">
              <w:rPr>
                <w:rFonts w:ascii="Arial" w:hAnsi="Arial" w:cs="Arial"/>
                <w:sz w:val="20"/>
                <w:szCs w:val="20"/>
              </w:rPr>
              <w:t>Basiswert: 0</w:t>
            </w:r>
          </w:p>
          <w:p w:rsidR="00C90110" w:rsidRPr="003F3E29" w:rsidRDefault="00D005E4" w:rsidP="00D005E4">
            <w:pPr>
              <w:rPr>
                <w:rFonts w:ascii="Arial" w:hAnsi="Arial" w:cs="Arial"/>
                <w:sz w:val="20"/>
                <w:szCs w:val="20"/>
              </w:rPr>
            </w:pPr>
            <w:r w:rsidRPr="003F3E29">
              <w:rPr>
                <w:rFonts w:ascii="Arial" w:hAnsi="Arial" w:cs="Arial"/>
                <w:sz w:val="20"/>
                <w:szCs w:val="20"/>
              </w:rPr>
              <w:t>Zielwert: 3 konkrete Maßnahmen</w:t>
            </w:r>
          </w:p>
          <w:p w:rsidR="00D005E4" w:rsidRPr="00060AB2" w:rsidRDefault="00AA131E" w:rsidP="00D005E4">
            <w:pPr>
              <w:rPr>
                <w:ins w:id="0" w:author="UserLA3067" w:date="2016-06-29T12:45:00Z"/>
                <w:rFonts w:ascii="Arial" w:hAnsi="Arial" w:cs="Arial"/>
                <w:color w:val="FF0000"/>
                <w:sz w:val="20"/>
                <w:szCs w:val="20"/>
                <w:u w:val="single"/>
              </w:rPr>
            </w:pPr>
            <w:ins w:id="1" w:author="UserLA3067" w:date="2016-06-29T12:45:00Z">
              <w:r w:rsidRPr="00060AB2">
                <w:rPr>
                  <w:rFonts w:ascii="Arial" w:hAnsi="Arial" w:cs="Arial"/>
                  <w:color w:val="FF0000"/>
                  <w:sz w:val="20"/>
                  <w:szCs w:val="20"/>
                  <w:u w:val="single"/>
                </w:rPr>
                <w:t>Istwert:</w:t>
              </w:r>
            </w:ins>
            <w:r w:rsidR="00272E86" w:rsidRPr="00060AB2">
              <w:rPr>
                <w:rFonts w:ascii="Arial" w:hAnsi="Arial" w:cs="Arial"/>
                <w:color w:val="FF0000"/>
                <w:sz w:val="20"/>
                <w:szCs w:val="20"/>
                <w:u w:val="single"/>
              </w:rPr>
              <w:t xml:space="preserve"> </w:t>
            </w:r>
            <w:ins w:id="2" w:author="UserLA3067" w:date="2016-06-29T13:53:00Z">
              <w:r w:rsidR="00272E86" w:rsidRPr="00060AB2">
                <w:rPr>
                  <w:rFonts w:ascii="Arial" w:hAnsi="Arial" w:cs="Arial"/>
                  <w:color w:val="FF0000"/>
                  <w:sz w:val="20"/>
                  <w:szCs w:val="20"/>
                  <w:u w:val="single"/>
                </w:rPr>
                <w:t>1</w:t>
              </w:r>
            </w:ins>
            <w:r w:rsidR="005C1480" w:rsidRPr="00060AB2">
              <w:rPr>
                <w:rFonts w:ascii="Arial" w:hAnsi="Arial" w:cs="Arial"/>
                <w:color w:val="FF0000"/>
                <w:sz w:val="20"/>
                <w:szCs w:val="20"/>
                <w:u w:val="single"/>
              </w:rPr>
              <w:t xml:space="preserve">6 </w:t>
            </w:r>
            <w:ins w:id="3" w:author="UserLA3067" w:date="2016-06-29T13:53:00Z">
              <w:r w:rsidR="00272E86" w:rsidRPr="00060AB2">
                <w:rPr>
                  <w:rFonts w:ascii="Arial" w:hAnsi="Arial" w:cs="Arial"/>
                  <w:color w:val="FF0000"/>
                  <w:sz w:val="20"/>
                  <w:szCs w:val="20"/>
                  <w:u w:val="single"/>
                </w:rPr>
                <w:t>konkrete Maßnahmen</w:t>
              </w:r>
            </w:ins>
          </w:p>
          <w:p w:rsidR="00AA131E" w:rsidRPr="003F3E29" w:rsidRDefault="00AA131E" w:rsidP="00D005E4">
            <w:pPr>
              <w:rPr>
                <w:rFonts w:ascii="Arial" w:hAnsi="Arial" w:cs="Arial"/>
                <w:sz w:val="20"/>
                <w:szCs w:val="20"/>
              </w:rPr>
            </w:pPr>
          </w:p>
          <w:p w:rsidR="00D005E4" w:rsidRPr="003F3E29" w:rsidRDefault="00D005E4" w:rsidP="00D005E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F3E29">
              <w:rPr>
                <w:rFonts w:ascii="Arial" w:hAnsi="Arial" w:cs="Arial"/>
                <w:sz w:val="20"/>
                <w:szCs w:val="20"/>
              </w:rPr>
              <w:t>2. In 2 Ländern werden Maßnahmen</w:t>
            </w:r>
            <w:r w:rsidR="006963A0" w:rsidRPr="003F3E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3E29">
              <w:rPr>
                <w:rFonts w:ascii="Arial" w:hAnsi="Arial" w:cs="Arial"/>
                <w:sz w:val="20"/>
                <w:szCs w:val="20"/>
              </w:rPr>
              <w:t>zur Förderung spezifischer,</w:t>
            </w:r>
            <w:r w:rsidR="006963A0" w:rsidRPr="003F3E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3E29">
              <w:rPr>
                <w:rFonts w:ascii="Arial" w:hAnsi="Arial" w:cs="Arial"/>
                <w:sz w:val="20"/>
                <w:szCs w:val="20"/>
              </w:rPr>
              <w:t>beschäftigungsintensiver</w:t>
            </w:r>
            <w:r w:rsidR="006963A0" w:rsidRPr="003F3E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3E29">
              <w:rPr>
                <w:rFonts w:ascii="Arial" w:hAnsi="Arial" w:cs="Arial"/>
                <w:sz w:val="20"/>
                <w:szCs w:val="20"/>
              </w:rPr>
              <w:t>Segmente des Markts für</w:t>
            </w:r>
            <w:r w:rsidR="006963A0" w:rsidRPr="003F3E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3E29">
              <w:rPr>
                <w:rFonts w:ascii="Arial" w:hAnsi="Arial" w:cs="Arial"/>
                <w:sz w:val="20"/>
                <w:szCs w:val="20"/>
              </w:rPr>
              <w:t>RE</w:t>
            </w:r>
            <w:r w:rsidR="006963A0" w:rsidRPr="003F3E29">
              <w:rPr>
                <w:rFonts w:ascii="Arial" w:hAnsi="Arial" w:cs="Arial"/>
                <w:sz w:val="20"/>
                <w:szCs w:val="20"/>
              </w:rPr>
              <w:t>/EE</w:t>
            </w:r>
            <w:r w:rsidRPr="003F3E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963A0" w:rsidRPr="003F3E29">
              <w:rPr>
                <w:rFonts w:ascii="Arial" w:hAnsi="Arial" w:cs="Arial"/>
                <w:sz w:val="20"/>
                <w:szCs w:val="20"/>
              </w:rPr>
              <w:t xml:space="preserve">durchgeführt </w:t>
            </w:r>
            <w:r w:rsidRPr="003F3E29">
              <w:rPr>
                <w:rFonts w:ascii="Arial" w:hAnsi="Arial" w:cs="Arial"/>
                <w:sz w:val="20"/>
                <w:szCs w:val="20"/>
              </w:rPr>
              <w:t>(z.B. Marktanalysen, Sensibilisierung</w:t>
            </w:r>
            <w:r w:rsidR="006963A0" w:rsidRPr="003F3E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3E29">
              <w:rPr>
                <w:rFonts w:ascii="Arial" w:hAnsi="Arial" w:cs="Arial"/>
                <w:sz w:val="20"/>
                <w:szCs w:val="20"/>
              </w:rPr>
              <w:t>von potenziellen</w:t>
            </w:r>
            <w:r w:rsidR="006963A0" w:rsidRPr="003F3E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3E29">
              <w:rPr>
                <w:rFonts w:ascii="Arial" w:hAnsi="Arial" w:cs="Arial"/>
                <w:sz w:val="20"/>
                <w:szCs w:val="20"/>
              </w:rPr>
              <w:t>Investoren, Förderprogramme,</w:t>
            </w:r>
            <w:r w:rsidR="006963A0" w:rsidRPr="003F3E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3E29">
              <w:rPr>
                <w:rFonts w:ascii="Arial" w:hAnsi="Arial" w:cs="Arial"/>
                <w:sz w:val="20"/>
                <w:szCs w:val="20"/>
              </w:rPr>
              <w:t>rechtliche Rahmenbedingungen)</w:t>
            </w:r>
            <w:r w:rsidR="006963A0" w:rsidRPr="003F3E29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3F3E29" w:rsidRDefault="003F3E29" w:rsidP="00D005E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D005E4" w:rsidRPr="003F3E29" w:rsidRDefault="00D005E4" w:rsidP="00D005E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F3E29">
              <w:rPr>
                <w:rFonts w:ascii="Arial" w:hAnsi="Arial" w:cs="Arial"/>
                <w:sz w:val="20"/>
                <w:szCs w:val="20"/>
              </w:rPr>
              <w:t>Basiswert: 0</w:t>
            </w:r>
          </w:p>
          <w:p w:rsidR="00D005E4" w:rsidRPr="003F3E29" w:rsidRDefault="00D005E4" w:rsidP="006963A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F3E29">
              <w:rPr>
                <w:rFonts w:ascii="Arial" w:hAnsi="Arial" w:cs="Arial"/>
                <w:sz w:val="20"/>
                <w:szCs w:val="20"/>
              </w:rPr>
              <w:t xml:space="preserve">Zielwert: 3 Fördermaßnahmen </w:t>
            </w:r>
            <w:r w:rsidR="005C1480">
              <w:rPr>
                <w:rFonts w:ascii="Arial" w:hAnsi="Arial" w:cs="Arial"/>
                <w:sz w:val="20"/>
                <w:szCs w:val="20"/>
              </w:rPr>
              <w:t>in</w:t>
            </w:r>
            <w:r w:rsidR="006963A0" w:rsidRPr="003F3E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3E29">
              <w:rPr>
                <w:rFonts w:ascii="Arial" w:hAnsi="Arial" w:cs="Arial"/>
                <w:sz w:val="20"/>
                <w:szCs w:val="20"/>
              </w:rPr>
              <w:t>mind. 3 Marktsegmenten</w:t>
            </w:r>
          </w:p>
          <w:p w:rsidR="00AA131E" w:rsidRPr="005C1480" w:rsidRDefault="00AA131E" w:rsidP="00AA131E">
            <w:pPr>
              <w:rPr>
                <w:ins w:id="4" w:author="UserLA3067" w:date="2016-06-29T12:45:00Z"/>
                <w:rFonts w:ascii="Arial" w:hAnsi="Arial" w:cs="Arial"/>
                <w:color w:val="FF0000"/>
                <w:sz w:val="20"/>
                <w:szCs w:val="20"/>
                <w:u w:val="single"/>
              </w:rPr>
            </w:pPr>
            <w:ins w:id="5" w:author="UserLA3067" w:date="2016-06-29T12:45:00Z">
              <w:r w:rsidRPr="005C1480">
                <w:rPr>
                  <w:rFonts w:ascii="Arial" w:hAnsi="Arial" w:cs="Arial"/>
                  <w:color w:val="FF0000"/>
                  <w:sz w:val="20"/>
                  <w:szCs w:val="20"/>
                  <w:u w:val="single"/>
                </w:rPr>
                <w:t>Istwert:</w:t>
              </w:r>
            </w:ins>
            <w:ins w:id="6" w:author="UserLA3067" w:date="2016-06-29T13:55:00Z">
              <w:r w:rsidR="00272E86" w:rsidRPr="005C1480">
                <w:rPr>
                  <w:rFonts w:ascii="Arial" w:hAnsi="Arial" w:cs="Arial"/>
                  <w:color w:val="FF0000"/>
                  <w:sz w:val="20"/>
                  <w:szCs w:val="20"/>
                  <w:u w:val="single"/>
                </w:rPr>
                <w:t xml:space="preserve"> </w:t>
              </w:r>
            </w:ins>
            <w:r w:rsidR="005C1480" w:rsidRPr="005C1480">
              <w:rPr>
                <w:rFonts w:ascii="Arial" w:hAnsi="Arial" w:cs="Arial"/>
                <w:color w:val="FF0000"/>
                <w:sz w:val="20"/>
                <w:szCs w:val="20"/>
                <w:u w:val="single"/>
              </w:rPr>
              <w:t>8</w:t>
            </w:r>
            <w:ins w:id="7" w:author="UserLA3067" w:date="2016-06-29T13:55:00Z">
              <w:r w:rsidR="00272E86" w:rsidRPr="005C1480">
                <w:rPr>
                  <w:rFonts w:ascii="Arial" w:hAnsi="Arial" w:cs="Arial"/>
                  <w:color w:val="FF0000"/>
                  <w:sz w:val="20"/>
                  <w:szCs w:val="20"/>
                  <w:u w:val="single"/>
                </w:rPr>
                <w:t xml:space="preserve"> Fördermaßnahmen </w:t>
              </w:r>
            </w:ins>
            <w:r w:rsidR="005C1480" w:rsidRPr="005C1480">
              <w:rPr>
                <w:rFonts w:ascii="Arial" w:hAnsi="Arial" w:cs="Arial"/>
                <w:color w:val="FF0000"/>
                <w:sz w:val="20"/>
                <w:szCs w:val="20"/>
                <w:u w:val="single"/>
              </w:rPr>
              <w:t>in</w:t>
            </w:r>
            <w:ins w:id="8" w:author="UserLA3067" w:date="2016-06-29T13:55:00Z">
              <w:r w:rsidR="00272E86" w:rsidRPr="005C1480">
                <w:rPr>
                  <w:rFonts w:ascii="Arial" w:hAnsi="Arial" w:cs="Arial"/>
                  <w:color w:val="FF0000"/>
                  <w:sz w:val="20"/>
                  <w:szCs w:val="20"/>
                  <w:u w:val="single"/>
                </w:rPr>
                <w:t xml:space="preserve"> </w:t>
              </w:r>
            </w:ins>
            <w:r w:rsidR="005C1480" w:rsidRPr="005C1480">
              <w:rPr>
                <w:rFonts w:ascii="Arial" w:hAnsi="Arial" w:cs="Arial"/>
                <w:color w:val="FF0000"/>
                <w:sz w:val="20"/>
                <w:szCs w:val="20"/>
                <w:u w:val="single"/>
              </w:rPr>
              <w:t>6</w:t>
            </w:r>
            <w:ins w:id="9" w:author="UserLA3067" w:date="2016-06-29T13:55:00Z">
              <w:r w:rsidR="00272E86" w:rsidRPr="005C1480">
                <w:rPr>
                  <w:rFonts w:ascii="Arial" w:hAnsi="Arial" w:cs="Arial"/>
                  <w:color w:val="FF0000"/>
                  <w:sz w:val="20"/>
                  <w:szCs w:val="20"/>
                  <w:u w:val="single"/>
                </w:rPr>
                <w:t xml:space="preserve"> Marktsegmenten</w:t>
              </w:r>
            </w:ins>
          </w:p>
          <w:p w:rsidR="00D005E4" w:rsidRPr="003F3E29" w:rsidRDefault="00D005E4" w:rsidP="00D005E4">
            <w:pPr>
              <w:rPr>
                <w:rFonts w:ascii="Arial" w:hAnsi="Arial" w:cs="Arial"/>
                <w:sz w:val="20"/>
                <w:szCs w:val="20"/>
              </w:rPr>
            </w:pPr>
          </w:p>
          <w:p w:rsidR="00D005E4" w:rsidRPr="003F3E29" w:rsidRDefault="00D005E4" w:rsidP="00D005E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F3E29">
              <w:rPr>
                <w:rFonts w:ascii="Arial" w:hAnsi="Arial" w:cs="Arial"/>
                <w:sz w:val="20"/>
                <w:szCs w:val="20"/>
              </w:rPr>
              <w:t>3. Für 2 RE</w:t>
            </w:r>
            <w:r w:rsidR="006963A0" w:rsidRPr="003F3E29">
              <w:rPr>
                <w:rFonts w:ascii="Arial" w:hAnsi="Arial" w:cs="Arial"/>
                <w:sz w:val="20"/>
                <w:szCs w:val="20"/>
              </w:rPr>
              <w:t>/EE</w:t>
            </w:r>
            <w:r w:rsidRPr="003F3E29">
              <w:rPr>
                <w:rFonts w:ascii="Arial" w:hAnsi="Arial" w:cs="Arial"/>
                <w:sz w:val="20"/>
                <w:szCs w:val="20"/>
              </w:rPr>
              <w:t>-Marktsegmente</w:t>
            </w:r>
            <w:r w:rsidR="006963A0" w:rsidRPr="003F3E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3E29">
              <w:rPr>
                <w:rFonts w:ascii="Arial" w:hAnsi="Arial" w:cs="Arial"/>
                <w:sz w:val="20"/>
                <w:szCs w:val="20"/>
              </w:rPr>
              <w:t>(z.B. Photovoltaikanlagen</w:t>
            </w:r>
            <w:r w:rsidR="006963A0" w:rsidRPr="003F3E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3E29">
              <w:rPr>
                <w:rFonts w:ascii="Arial" w:hAnsi="Arial" w:cs="Arial"/>
                <w:sz w:val="20"/>
                <w:szCs w:val="20"/>
              </w:rPr>
              <w:t>auf Privathäusern,</w:t>
            </w:r>
            <w:r w:rsidR="006963A0" w:rsidRPr="003F3E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3E29">
              <w:rPr>
                <w:rFonts w:ascii="Arial" w:hAnsi="Arial" w:cs="Arial"/>
                <w:sz w:val="20"/>
                <w:szCs w:val="20"/>
              </w:rPr>
              <w:t>Solarwarmwasserbereitung)</w:t>
            </w:r>
            <w:r w:rsidR="006963A0" w:rsidRPr="003F3E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3E29">
              <w:rPr>
                <w:rFonts w:ascii="Arial" w:hAnsi="Arial" w:cs="Arial"/>
                <w:sz w:val="20"/>
                <w:szCs w:val="20"/>
              </w:rPr>
              <w:t>sind in 2 Ländern Aus- und</w:t>
            </w:r>
            <w:r w:rsidR="006963A0" w:rsidRPr="003F3E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3E29">
              <w:rPr>
                <w:rFonts w:ascii="Arial" w:hAnsi="Arial" w:cs="Arial"/>
                <w:sz w:val="20"/>
                <w:szCs w:val="20"/>
              </w:rPr>
              <w:t>Fortbildungsangebote sowie</w:t>
            </w:r>
            <w:r w:rsidR="006963A0" w:rsidRPr="003F3E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3E29">
              <w:rPr>
                <w:rFonts w:ascii="Arial" w:hAnsi="Arial" w:cs="Arial"/>
                <w:sz w:val="20"/>
                <w:szCs w:val="20"/>
              </w:rPr>
              <w:t>Qualitätssicherungssysteme</w:t>
            </w:r>
            <w:r w:rsidR="006963A0" w:rsidRPr="003F3E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3E29">
              <w:rPr>
                <w:rFonts w:ascii="Arial" w:hAnsi="Arial" w:cs="Arial"/>
                <w:sz w:val="20"/>
                <w:szCs w:val="20"/>
              </w:rPr>
              <w:t>etabliert.</w:t>
            </w:r>
          </w:p>
          <w:p w:rsidR="003F3E29" w:rsidRDefault="003F3E29" w:rsidP="00D005E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D005E4" w:rsidRPr="003F3E29" w:rsidRDefault="00D005E4" w:rsidP="00D005E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F3E29">
              <w:rPr>
                <w:rFonts w:ascii="Arial" w:hAnsi="Arial" w:cs="Arial"/>
                <w:sz w:val="20"/>
                <w:szCs w:val="20"/>
              </w:rPr>
              <w:t xml:space="preserve">Basiswert: </w:t>
            </w:r>
            <w:r w:rsidR="005C1480">
              <w:rPr>
                <w:rFonts w:ascii="Arial" w:hAnsi="Arial" w:cs="Arial"/>
                <w:sz w:val="20"/>
                <w:szCs w:val="20"/>
              </w:rPr>
              <w:t xml:space="preserve">unsicher( </w:t>
            </w:r>
            <w:r w:rsidRPr="003F3E29">
              <w:rPr>
                <w:rFonts w:ascii="Arial" w:hAnsi="Arial" w:cs="Arial"/>
                <w:sz w:val="20"/>
                <w:szCs w:val="20"/>
              </w:rPr>
              <w:t>Ausbildungs- und Qualitäts</w:t>
            </w:r>
            <w:r w:rsidR="005C1480">
              <w:rPr>
                <w:rFonts w:ascii="Arial" w:hAnsi="Arial" w:cs="Arial"/>
                <w:sz w:val="20"/>
                <w:szCs w:val="20"/>
              </w:rPr>
              <w:t>-</w:t>
            </w:r>
            <w:proofErr w:type="spellStart"/>
            <w:r w:rsidRPr="003F3E29">
              <w:rPr>
                <w:rFonts w:ascii="Arial" w:hAnsi="Arial" w:cs="Arial"/>
                <w:sz w:val="20"/>
                <w:szCs w:val="20"/>
              </w:rPr>
              <w:t>sicherungssysteme</w:t>
            </w:r>
            <w:proofErr w:type="spellEnd"/>
            <w:r w:rsidR="006963A0" w:rsidRPr="003F3E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3E29">
              <w:rPr>
                <w:rFonts w:ascii="Arial" w:hAnsi="Arial" w:cs="Arial"/>
                <w:sz w:val="20"/>
                <w:szCs w:val="20"/>
              </w:rPr>
              <w:t>existieren</w:t>
            </w:r>
            <w:r w:rsidR="006963A0" w:rsidRPr="003F3E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3E29">
              <w:rPr>
                <w:rFonts w:ascii="Arial" w:hAnsi="Arial" w:cs="Arial"/>
                <w:sz w:val="20"/>
                <w:szCs w:val="20"/>
              </w:rPr>
              <w:t>teilweise, z.B. für Solarwarmwasserbereitung</w:t>
            </w:r>
            <w:r w:rsidR="006963A0" w:rsidRPr="003F3E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3E29">
              <w:rPr>
                <w:rFonts w:ascii="Arial" w:hAnsi="Arial" w:cs="Arial"/>
                <w:sz w:val="20"/>
                <w:szCs w:val="20"/>
              </w:rPr>
              <w:t>in</w:t>
            </w:r>
            <w:r w:rsidR="006963A0" w:rsidRPr="003F3E29">
              <w:rPr>
                <w:rFonts w:ascii="Arial" w:hAnsi="Arial" w:cs="Arial"/>
                <w:sz w:val="20"/>
                <w:szCs w:val="20"/>
              </w:rPr>
              <w:t xml:space="preserve"> TUN</w:t>
            </w:r>
            <w:r w:rsidR="005C1480">
              <w:rPr>
                <w:rFonts w:ascii="Arial" w:hAnsi="Arial" w:cs="Arial"/>
                <w:sz w:val="20"/>
                <w:szCs w:val="20"/>
              </w:rPr>
              <w:t>)</w:t>
            </w:r>
            <w:r w:rsidR="006963A0" w:rsidRPr="003F3E29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D005E4" w:rsidRPr="003F3E29" w:rsidRDefault="00D005E4" w:rsidP="006963A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F3E29">
              <w:rPr>
                <w:rFonts w:ascii="Arial" w:hAnsi="Arial" w:cs="Arial"/>
                <w:sz w:val="20"/>
                <w:szCs w:val="20"/>
              </w:rPr>
              <w:t>Zielwert: Systeme für 2 Marktsegmente</w:t>
            </w:r>
            <w:r w:rsidR="006963A0" w:rsidRPr="003F3E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3E29">
              <w:rPr>
                <w:rFonts w:ascii="Arial" w:hAnsi="Arial" w:cs="Arial"/>
                <w:sz w:val="20"/>
                <w:szCs w:val="20"/>
              </w:rPr>
              <w:t>in 2 Ländern</w:t>
            </w:r>
          </w:p>
          <w:p w:rsidR="00D005E4" w:rsidRPr="00060AB2" w:rsidRDefault="00AA131E" w:rsidP="00D005E4">
            <w:pPr>
              <w:rPr>
                <w:ins w:id="10" w:author="UserLA3067" w:date="2016-06-29T12:46:00Z"/>
                <w:rFonts w:ascii="Arial" w:hAnsi="Arial" w:cs="Arial"/>
                <w:color w:val="FF0000"/>
                <w:sz w:val="20"/>
                <w:szCs w:val="20"/>
                <w:u w:val="single"/>
              </w:rPr>
            </w:pPr>
            <w:ins w:id="11" w:author="UserLA3067" w:date="2016-06-29T12:45:00Z">
              <w:r w:rsidRPr="00060AB2">
                <w:rPr>
                  <w:rFonts w:ascii="Arial" w:hAnsi="Arial" w:cs="Arial"/>
                  <w:color w:val="FF0000"/>
                  <w:sz w:val="20"/>
                  <w:szCs w:val="20"/>
                  <w:u w:val="single"/>
                </w:rPr>
                <w:t>Istwert:</w:t>
              </w:r>
            </w:ins>
            <w:ins w:id="12" w:author="UserLA3067" w:date="2016-06-29T13:58:00Z">
              <w:r w:rsidR="00272E86" w:rsidRPr="00060AB2">
                <w:rPr>
                  <w:rFonts w:ascii="Arial" w:hAnsi="Arial" w:cs="Arial"/>
                  <w:color w:val="FF0000"/>
                  <w:sz w:val="20"/>
                  <w:szCs w:val="20"/>
                  <w:u w:val="single"/>
                </w:rPr>
                <w:t xml:space="preserve"> </w:t>
              </w:r>
            </w:ins>
            <w:r w:rsidR="005C1480" w:rsidRPr="00060AB2">
              <w:rPr>
                <w:rFonts w:ascii="Arial" w:hAnsi="Arial" w:cs="Arial"/>
                <w:color w:val="FF0000"/>
                <w:sz w:val="20"/>
                <w:szCs w:val="20"/>
                <w:u w:val="single"/>
              </w:rPr>
              <w:t>12</w:t>
            </w:r>
            <w:ins w:id="13" w:author="UserLA3067" w:date="2016-06-29T13:59:00Z">
              <w:r w:rsidR="00272E86" w:rsidRPr="00060AB2">
                <w:rPr>
                  <w:rFonts w:ascii="Arial" w:hAnsi="Arial" w:cs="Arial"/>
                  <w:color w:val="FF0000"/>
                  <w:sz w:val="20"/>
                  <w:szCs w:val="20"/>
                  <w:u w:val="single"/>
                </w:rPr>
                <w:t xml:space="preserve"> Schulungsangebote</w:t>
              </w:r>
            </w:ins>
            <w:ins w:id="14" w:author="UserLA3067" w:date="2016-06-29T23:29:00Z">
              <w:r w:rsidR="00A07133" w:rsidRPr="00060AB2">
                <w:rPr>
                  <w:rFonts w:ascii="Arial" w:hAnsi="Arial" w:cs="Arial"/>
                  <w:color w:val="FF0000"/>
                  <w:sz w:val="20"/>
                  <w:szCs w:val="20"/>
                  <w:u w:val="single"/>
                </w:rPr>
                <w:t xml:space="preserve"> und </w:t>
              </w:r>
            </w:ins>
            <w:r w:rsidR="00B11FBA">
              <w:rPr>
                <w:rFonts w:ascii="Arial" w:hAnsi="Arial" w:cs="Arial"/>
                <w:color w:val="FF0000"/>
                <w:sz w:val="20"/>
                <w:szCs w:val="20"/>
                <w:u w:val="single"/>
              </w:rPr>
              <w:t>4</w:t>
            </w:r>
            <w:ins w:id="15" w:author="UserLA3067" w:date="2016-06-29T14:00:00Z">
              <w:r w:rsidR="00272E86" w:rsidRPr="00060AB2">
                <w:rPr>
                  <w:rFonts w:ascii="Arial" w:hAnsi="Arial" w:cs="Arial"/>
                  <w:color w:val="FF0000"/>
                  <w:sz w:val="20"/>
                  <w:szCs w:val="20"/>
                  <w:u w:val="single"/>
                </w:rPr>
                <w:t xml:space="preserve"> Qualitätssystem</w:t>
              </w:r>
            </w:ins>
            <w:ins w:id="16" w:author="UserLA3067" w:date="2016-06-29T23:29:00Z">
              <w:r w:rsidR="00A07133" w:rsidRPr="00060AB2">
                <w:rPr>
                  <w:rFonts w:ascii="Arial" w:hAnsi="Arial" w:cs="Arial"/>
                  <w:color w:val="FF0000"/>
                  <w:sz w:val="20"/>
                  <w:szCs w:val="20"/>
                  <w:u w:val="single"/>
                </w:rPr>
                <w:t>e</w:t>
              </w:r>
            </w:ins>
            <w:ins w:id="17" w:author="UserLA3067" w:date="2016-06-29T14:00:00Z">
              <w:r w:rsidR="00272E86" w:rsidRPr="00060AB2">
                <w:rPr>
                  <w:rFonts w:ascii="Arial" w:hAnsi="Arial" w:cs="Arial"/>
                  <w:color w:val="FF0000"/>
                  <w:sz w:val="20"/>
                  <w:szCs w:val="20"/>
                  <w:u w:val="single"/>
                </w:rPr>
                <w:t xml:space="preserve"> </w:t>
              </w:r>
            </w:ins>
            <w:r w:rsidR="00060AB2" w:rsidRPr="00060AB2">
              <w:rPr>
                <w:rFonts w:ascii="Arial" w:hAnsi="Arial" w:cs="Arial"/>
                <w:color w:val="FF0000"/>
                <w:sz w:val="20"/>
                <w:szCs w:val="20"/>
                <w:u w:val="single"/>
              </w:rPr>
              <w:t>für</w:t>
            </w:r>
            <w:ins w:id="18" w:author="UserLA3067" w:date="2016-06-29T13:55:00Z">
              <w:r w:rsidR="00060AB2" w:rsidRPr="00060AB2">
                <w:rPr>
                  <w:rFonts w:ascii="Arial" w:hAnsi="Arial" w:cs="Arial"/>
                  <w:color w:val="FF0000"/>
                  <w:sz w:val="20"/>
                  <w:szCs w:val="20"/>
                  <w:u w:val="single"/>
                </w:rPr>
                <w:t xml:space="preserve"> </w:t>
              </w:r>
            </w:ins>
            <w:r w:rsidR="00060AB2" w:rsidRPr="00060AB2">
              <w:rPr>
                <w:rFonts w:ascii="Arial" w:hAnsi="Arial" w:cs="Arial"/>
                <w:color w:val="FF0000"/>
                <w:sz w:val="20"/>
                <w:szCs w:val="20"/>
                <w:u w:val="single"/>
              </w:rPr>
              <w:t>6</w:t>
            </w:r>
            <w:ins w:id="19" w:author="UserLA3067" w:date="2016-06-29T13:55:00Z">
              <w:r w:rsidR="00060AB2" w:rsidRPr="00060AB2">
                <w:rPr>
                  <w:rFonts w:ascii="Arial" w:hAnsi="Arial" w:cs="Arial"/>
                  <w:color w:val="FF0000"/>
                  <w:sz w:val="20"/>
                  <w:szCs w:val="20"/>
                  <w:u w:val="single"/>
                </w:rPr>
                <w:t xml:space="preserve"> Marktsegmente</w:t>
              </w:r>
            </w:ins>
            <w:r w:rsidR="00060AB2" w:rsidRPr="00060AB2">
              <w:rPr>
                <w:rFonts w:ascii="Arial" w:hAnsi="Arial" w:cs="Arial"/>
                <w:color w:val="FF0000"/>
                <w:sz w:val="20"/>
                <w:szCs w:val="20"/>
                <w:u w:val="single"/>
              </w:rPr>
              <w:t xml:space="preserve"> </w:t>
            </w:r>
            <w:ins w:id="20" w:author="UserLA3067" w:date="2016-06-29T23:29:00Z">
              <w:r w:rsidR="00A07133" w:rsidRPr="00060AB2">
                <w:rPr>
                  <w:rFonts w:ascii="Arial" w:hAnsi="Arial" w:cs="Arial"/>
                  <w:color w:val="FF0000"/>
                  <w:sz w:val="20"/>
                  <w:szCs w:val="20"/>
                  <w:u w:val="single"/>
                </w:rPr>
                <w:t>in 3 Ländern</w:t>
              </w:r>
            </w:ins>
          </w:p>
          <w:p w:rsidR="00AA131E" w:rsidRPr="003F3E29" w:rsidRDefault="00AA131E" w:rsidP="00D005E4">
            <w:pPr>
              <w:rPr>
                <w:rFonts w:ascii="Arial" w:hAnsi="Arial" w:cs="Arial"/>
                <w:sz w:val="20"/>
                <w:szCs w:val="20"/>
              </w:rPr>
            </w:pPr>
          </w:p>
          <w:p w:rsidR="00D005E4" w:rsidRPr="003F3E29" w:rsidRDefault="00D005E4" w:rsidP="00D005E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F3E29">
              <w:rPr>
                <w:rFonts w:ascii="Arial" w:hAnsi="Arial" w:cs="Arial"/>
                <w:sz w:val="20"/>
                <w:szCs w:val="20"/>
              </w:rPr>
              <w:t>4. Der regionale Austausch zu</w:t>
            </w:r>
            <w:r w:rsidR="006963A0" w:rsidRPr="003F3E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3E29">
              <w:rPr>
                <w:rFonts w:ascii="Arial" w:hAnsi="Arial" w:cs="Arial"/>
                <w:sz w:val="20"/>
                <w:szCs w:val="20"/>
              </w:rPr>
              <w:t>Strategien zur Förderung von</w:t>
            </w:r>
            <w:r w:rsidR="006963A0" w:rsidRPr="003F3E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3E29">
              <w:rPr>
                <w:rFonts w:ascii="Arial" w:hAnsi="Arial" w:cs="Arial"/>
                <w:sz w:val="20"/>
                <w:szCs w:val="20"/>
              </w:rPr>
              <w:t>Beschäftigung durch Nutzung</w:t>
            </w:r>
            <w:r w:rsidR="006963A0" w:rsidRPr="003F3E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3E29">
              <w:rPr>
                <w:rFonts w:ascii="Arial" w:hAnsi="Arial" w:cs="Arial"/>
                <w:sz w:val="20"/>
                <w:szCs w:val="20"/>
              </w:rPr>
              <w:t>von RE</w:t>
            </w:r>
            <w:r w:rsidR="006963A0" w:rsidRPr="003F3E29">
              <w:rPr>
                <w:rFonts w:ascii="Arial" w:hAnsi="Arial" w:cs="Arial"/>
                <w:sz w:val="20"/>
                <w:szCs w:val="20"/>
              </w:rPr>
              <w:t xml:space="preserve">/EE </w:t>
            </w:r>
            <w:r w:rsidRPr="003F3E29">
              <w:rPr>
                <w:rFonts w:ascii="Arial" w:hAnsi="Arial" w:cs="Arial"/>
                <w:sz w:val="20"/>
                <w:szCs w:val="20"/>
              </w:rPr>
              <w:t>wird von</w:t>
            </w:r>
            <w:r w:rsidR="006963A0" w:rsidRPr="003F3E29">
              <w:rPr>
                <w:rFonts w:ascii="Arial" w:hAnsi="Arial" w:cs="Arial"/>
                <w:sz w:val="20"/>
                <w:szCs w:val="20"/>
              </w:rPr>
              <w:t xml:space="preserve"> 70% der Teilnehmer als nütz</w:t>
            </w:r>
            <w:r w:rsidRPr="003F3E29">
              <w:rPr>
                <w:rFonts w:ascii="Arial" w:hAnsi="Arial" w:cs="Arial"/>
                <w:sz w:val="20"/>
                <w:szCs w:val="20"/>
              </w:rPr>
              <w:t>li</w:t>
            </w:r>
            <w:r w:rsidR="006963A0" w:rsidRPr="003F3E29">
              <w:rPr>
                <w:rFonts w:ascii="Arial" w:hAnsi="Arial" w:cs="Arial"/>
                <w:sz w:val="20"/>
                <w:szCs w:val="20"/>
              </w:rPr>
              <w:t>c</w:t>
            </w:r>
            <w:r w:rsidRPr="003F3E29">
              <w:rPr>
                <w:rFonts w:ascii="Arial" w:hAnsi="Arial" w:cs="Arial"/>
                <w:sz w:val="20"/>
                <w:szCs w:val="20"/>
              </w:rPr>
              <w:t>h für ihre Arbeit bewertet.</w:t>
            </w:r>
          </w:p>
          <w:p w:rsidR="003F3E29" w:rsidRDefault="003F3E29" w:rsidP="00D005E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D005E4" w:rsidRPr="003F3E29" w:rsidRDefault="00D005E4" w:rsidP="00D005E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F3E29">
              <w:rPr>
                <w:rFonts w:ascii="Arial" w:hAnsi="Arial" w:cs="Arial"/>
                <w:sz w:val="20"/>
                <w:szCs w:val="20"/>
              </w:rPr>
              <w:t>Basiswert: -</w:t>
            </w:r>
          </w:p>
          <w:p w:rsidR="00D005E4" w:rsidRPr="003F3E29" w:rsidRDefault="00D005E4" w:rsidP="00D005E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F3E29">
              <w:rPr>
                <w:rFonts w:ascii="Arial" w:hAnsi="Arial" w:cs="Arial"/>
                <w:sz w:val="20"/>
                <w:szCs w:val="20"/>
              </w:rPr>
              <w:t>Zielwert: 70%</w:t>
            </w:r>
          </w:p>
          <w:p w:rsidR="00D005E4" w:rsidRDefault="00AA131E" w:rsidP="00060AB2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0"/>
                <w:szCs w:val="20"/>
                <w:u w:val="single"/>
              </w:rPr>
            </w:pPr>
            <w:ins w:id="21" w:author="UserLA3067" w:date="2016-06-29T12:46:00Z">
              <w:r w:rsidRPr="00060AB2">
                <w:rPr>
                  <w:rFonts w:ascii="Arial" w:hAnsi="Arial" w:cs="Arial"/>
                  <w:color w:val="FF0000"/>
                  <w:sz w:val="20"/>
                  <w:szCs w:val="20"/>
                  <w:u w:val="single"/>
                </w:rPr>
                <w:t>Istwert:</w:t>
              </w:r>
            </w:ins>
            <w:ins w:id="22" w:author="UserLA3067" w:date="2016-06-29T13:57:00Z">
              <w:r w:rsidR="00272E86" w:rsidRPr="00060AB2">
                <w:rPr>
                  <w:rFonts w:ascii="Arial" w:hAnsi="Arial" w:cs="Arial"/>
                  <w:color w:val="FF0000"/>
                  <w:sz w:val="20"/>
                  <w:szCs w:val="20"/>
                  <w:u w:val="single"/>
                </w:rPr>
                <w:t xml:space="preserve"> </w:t>
              </w:r>
            </w:ins>
            <w:r w:rsidR="00060AB2" w:rsidRPr="00060AB2">
              <w:rPr>
                <w:rFonts w:ascii="Arial" w:hAnsi="Arial" w:cs="Arial"/>
                <w:color w:val="FF0000"/>
                <w:sz w:val="20"/>
                <w:szCs w:val="20"/>
                <w:u w:val="single"/>
              </w:rPr>
              <w:t>insgesamt geringe Rückläufe, nachholende Befragung von Teilnehmern sowie Auswertung der eingegangenen Antworten läuft</w:t>
            </w:r>
          </w:p>
          <w:p w:rsidR="00F7484D" w:rsidRPr="00060AB2" w:rsidRDefault="00F7484D" w:rsidP="00060A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  <w:tc>
          <w:tcPr>
            <w:tcW w:w="3260" w:type="dxa"/>
          </w:tcPr>
          <w:p w:rsidR="00D005E4" w:rsidRPr="003F3E29" w:rsidRDefault="00D005E4" w:rsidP="00D005E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F3E29">
              <w:rPr>
                <w:rFonts w:ascii="Arial" w:hAnsi="Arial" w:cs="Arial"/>
                <w:sz w:val="20"/>
                <w:szCs w:val="20"/>
              </w:rPr>
              <w:lastRenderedPageBreak/>
              <w:t>1. Dokumentation der Treffen</w:t>
            </w:r>
            <w:r w:rsidR="006963A0" w:rsidRPr="003F3E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3E29">
              <w:rPr>
                <w:rFonts w:ascii="Arial" w:hAnsi="Arial" w:cs="Arial"/>
                <w:sz w:val="20"/>
                <w:szCs w:val="20"/>
              </w:rPr>
              <w:t>und Veranstaltungen</w:t>
            </w:r>
            <w:r w:rsidR="00B67C47" w:rsidRPr="003F3E29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D005E4" w:rsidRPr="003F3E29" w:rsidRDefault="00D005E4" w:rsidP="00D005E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6963A0" w:rsidRPr="003F3E29" w:rsidRDefault="006963A0" w:rsidP="00D005E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272E86" w:rsidRPr="003F3E29" w:rsidRDefault="00272E86" w:rsidP="00D005E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6963A0" w:rsidRDefault="006963A0" w:rsidP="00D005E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5C1480" w:rsidRDefault="005C1480" w:rsidP="00D005E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5C1480" w:rsidRPr="003F3E29" w:rsidRDefault="005C1480" w:rsidP="00D005E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C90110" w:rsidRPr="003F3E29" w:rsidRDefault="00D005E4" w:rsidP="006963A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F3E29">
              <w:rPr>
                <w:rFonts w:ascii="Arial" w:hAnsi="Arial" w:cs="Arial"/>
                <w:sz w:val="20"/>
                <w:szCs w:val="20"/>
              </w:rPr>
              <w:t>2. Monitoring durch Wirtschaftsverbände</w:t>
            </w:r>
            <w:r w:rsidR="006963A0" w:rsidRPr="003F3E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3E29">
              <w:rPr>
                <w:rFonts w:ascii="Arial" w:hAnsi="Arial" w:cs="Arial"/>
                <w:sz w:val="20"/>
                <w:szCs w:val="20"/>
              </w:rPr>
              <w:t>und/oder</w:t>
            </w:r>
            <w:r w:rsidR="006963A0" w:rsidRPr="003F3E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3E29">
              <w:rPr>
                <w:rFonts w:ascii="Arial" w:hAnsi="Arial" w:cs="Arial"/>
                <w:sz w:val="20"/>
                <w:szCs w:val="20"/>
              </w:rPr>
              <w:t>Energieagentur im jeweiligen</w:t>
            </w:r>
            <w:r w:rsidR="006963A0" w:rsidRPr="003F3E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3E29">
              <w:rPr>
                <w:rFonts w:ascii="Arial" w:hAnsi="Arial" w:cs="Arial"/>
                <w:sz w:val="20"/>
                <w:szCs w:val="20"/>
              </w:rPr>
              <w:t>Land, Darstellung der Erfahrungen</w:t>
            </w:r>
            <w:r w:rsidR="006963A0" w:rsidRPr="003F3E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3E29">
              <w:rPr>
                <w:rFonts w:ascii="Arial" w:hAnsi="Arial" w:cs="Arial"/>
                <w:sz w:val="20"/>
                <w:szCs w:val="20"/>
              </w:rPr>
              <w:t>im regionalen Austausch.</w:t>
            </w:r>
          </w:p>
          <w:p w:rsidR="00D005E4" w:rsidRPr="003F3E29" w:rsidRDefault="00D005E4" w:rsidP="00D005E4">
            <w:pPr>
              <w:rPr>
                <w:rFonts w:ascii="Arial" w:hAnsi="Arial" w:cs="Arial"/>
                <w:sz w:val="20"/>
                <w:szCs w:val="20"/>
              </w:rPr>
            </w:pPr>
          </w:p>
          <w:p w:rsidR="00272E86" w:rsidRPr="003F3E29" w:rsidRDefault="00272E86" w:rsidP="00D005E4">
            <w:pPr>
              <w:rPr>
                <w:rFonts w:ascii="Arial" w:hAnsi="Arial" w:cs="Arial"/>
                <w:sz w:val="20"/>
                <w:szCs w:val="20"/>
              </w:rPr>
            </w:pPr>
          </w:p>
          <w:p w:rsidR="006963A0" w:rsidRPr="003F3E29" w:rsidRDefault="006963A0" w:rsidP="00D005E4">
            <w:pPr>
              <w:rPr>
                <w:rFonts w:ascii="Arial" w:hAnsi="Arial" w:cs="Arial"/>
                <w:sz w:val="20"/>
                <w:szCs w:val="20"/>
              </w:rPr>
            </w:pPr>
          </w:p>
          <w:p w:rsidR="006963A0" w:rsidRPr="003F3E29" w:rsidRDefault="006963A0" w:rsidP="00D005E4">
            <w:pPr>
              <w:rPr>
                <w:rFonts w:ascii="Arial" w:hAnsi="Arial" w:cs="Arial"/>
                <w:sz w:val="20"/>
                <w:szCs w:val="20"/>
              </w:rPr>
            </w:pPr>
          </w:p>
          <w:p w:rsidR="00D005E4" w:rsidRPr="003F3E29" w:rsidRDefault="00D005E4" w:rsidP="00D005E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F3E29">
              <w:rPr>
                <w:rFonts w:ascii="Arial" w:hAnsi="Arial" w:cs="Arial"/>
                <w:sz w:val="20"/>
                <w:szCs w:val="20"/>
              </w:rPr>
              <w:t>3. Dokumentation der Qualitätskontrollen</w:t>
            </w:r>
            <w:r w:rsidR="006963A0" w:rsidRPr="003F3E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3E29">
              <w:rPr>
                <w:rFonts w:ascii="Arial" w:hAnsi="Arial" w:cs="Arial"/>
                <w:sz w:val="20"/>
                <w:szCs w:val="20"/>
              </w:rPr>
              <w:t>und der</w:t>
            </w:r>
            <w:r w:rsidR="006963A0" w:rsidRPr="003F3E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3E29">
              <w:rPr>
                <w:rFonts w:ascii="Arial" w:hAnsi="Arial" w:cs="Arial"/>
                <w:sz w:val="20"/>
                <w:szCs w:val="20"/>
              </w:rPr>
              <w:t>Zertif</w:t>
            </w:r>
            <w:r w:rsidR="006963A0" w:rsidRPr="003F3E29">
              <w:rPr>
                <w:rFonts w:ascii="Arial" w:hAnsi="Arial" w:cs="Arial"/>
                <w:sz w:val="20"/>
                <w:szCs w:val="20"/>
              </w:rPr>
              <w:t>i</w:t>
            </w:r>
            <w:r w:rsidRPr="003F3E29">
              <w:rPr>
                <w:rFonts w:ascii="Arial" w:hAnsi="Arial" w:cs="Arial"/>
                <w:sz w:val="20"/>
                <w:szCs w:val="20"/>
              </w:rPr>
              <w:t>zierung</w:t>
            </w:r>
            <w:r w:rsidR="006963A0" w:rsidRPr="003F3E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3E29">
              <w:rPr>
                <w:rFonts w:ascii="Arial" w:hAnsi="Arial" w:cs="Arial"/>
                <w:sz w:val="20"/>
                <w:szCs w:val="20"/>
              </w:rPr>
              <w:t>der ausgebildeten</w:t>
            </w:r>
            <w:r w:rsidR="006963A0" w:rsidRPr="003F3E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3E29">
              <w:rPr>
                <w:rFonts w:ascii="Arial" w:hAnsi="Arial" w:cs="Arial"/>
                <w:sz w:val="20"/>
                <w:szCs w:val="20"/>
              </w:rPr>
              <w:t>Handwerker.</w:t>
            </w:r>
          </w:p>
          <w:p w:rsidR="00D005E4" w:rsidRPr="003F3E29" w:rsidRDefault="00D005E4" w:rsidP="00D005E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6963A0" w:rsidRPr="003F3E29" w:rsidRDefault="006963A0" w:rsidP="00D005E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6963A0" w:rsidRDefault="006963A0" w:rsidP="00D005E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060AB2" w:rsidRDefault="00060AB2" w:rsidP="00D005E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060AB2" w:rsidRDefault="00060AB2" w:rsidP="00D005E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060AB2" w:rsidRPr="003F3E29" w:rsidRDefault="00060AB2" w:rsidP="00D005E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6963A0" w:rsidRPr="003F3E29" w:rsidRDefault="006963A0" w:rsidP="00D005E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6963A0" w:rsidRPr="003F3E29" w:rsidRDefault="006963A0" w:rsidP="00D005E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D005E4" w:rsidRPr="003F3E29" w:rsidRDefault="00D005E4" w:rsidP="00272E8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F3E29">
              <w:rPr>
                <w:rFonts w:ascii="Arial" w:hAnsi="Arial" w:cs="Arial"/>
                <w:sz w:val="20"/>
                <w:szCs w:val="20"/>
              </w:rPr>
              <w:t xml:space="preserve">4. Umfrageergebnisse </w:t>
            </w:r>
            <w:r w:rsidR="006963A0" w:rsidRPr="003F3E29">
              <w:rPr>
                <w:rFonts w:ascii="Arial" w:hAnsi="Arial" w:cs="Arial"/>
                <w:sz w:val="20"/>
                <w:szCs w:val="20"/>
              </w:rPr>
              <w:t xml:space="preserve">von </w:t>
            </w:r>
            <w:r w:rsidRPr="003F3E29">
              <w:rPr>
                <w:rFonts w:ascii="Arial" w:hAnsi="Arial" w:cs="Arial"/>
                <w:sz w:val="20"/>
                <w:szCs w:val="20"/>
              </w:rPr>
              <w:t>RCREEE (Regionales</w:t>
            </w:r>
            <w:r w:rsidR="006963A0" w:rsidRPr="003F3E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3E29">
              <w:rPr>
                <w:rFonts w:ascii="Arial" w:hAnsi="Arial" w:cs="Arial"/>
                <w:sz w:val="20"/>
                <w:szCs w:val="20"/>
              </w:rPr>
              <w:t>Zentrum zur Förderung</w:t>
            </w:r>
            <w:r w:rsidR="006963A0" w:rsidRPr="003F3E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3E29">
              <w:rPr>
                <w:rFonts w:ascii="Arial" w:hAnsi="Arial" w:cs="Arial"/>
                <w:sz w:val="20"/>
                <w:szCs w:val="20"/>
              </w:rPr>
              <w:t>von RE</w:t>
            </w:r>
            <w:r w:rsidR="006963A0" w:rsidRPr="003F3E29">
              <w:rPr>
                <w:rFonts w:ascii="Arial" w:hAnsi="Arial" w:cs="Arial"/>
                <w:sz w:val="20"/>
                <w:szCs w:val="20"/>
              </w:rPr>
              <w:t>/EE</w:t>
            </w:r>
            <w:r w:rsidRPr="003F3E29">
              <w:rPr>
                <w:rFonts w:ascii="Arial" w:hAnsi="Arial" w:cs="Arial"/>
                <w:sz w:val="20"/>
                <w:szCs w:val="20"/>
              </w:rPr>
              <w:t xml:space="preserve"> in</w:t>
            </w:r>
            <w:r w:rsidR="006963A0" w:rsidRPr="003F3E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3E29">
              <w:rPr>
                <w:rFonts w:ascii="Arial" w:hAnsi="Arial" w:cs="Arial"/>
                <w:sz w:val="20"/>
                <w:szCs w:val="20"/>
              </w:rPr>
              <w:t>der MENA-Region), oder</w:t>
            </w:r>
            <w:r w:rsidR="006963A0" w:rsidRPr="003F3E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3E29">
              <w:rPr>
                <w:rFonts w:ascii="Arial" w:hAnsi="Arial" w:cs="Arial"/>
                <w:sz w:val="20"/>
                <w:szCs w:val="20"/>
              </w:rPr>
              <w:t>z.B. MEDENER (Verband</w:t>
            </w:r>
            <w:r w:rsidR="006963A0" w:rsidRPr="003F3E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3E29">
              <w:rPr>
                <w:rFonts w:ascii="Arial" w:hAnsi="Arial" w:cs="Arial"/>
                <w:sz w:val="20"/>
                <w:szCs w:val="20"/>
              </w:rPr>
              <w:t>der Energieagenturen der</w:t>
            </w:r>
            <w:r w:rsidR="006963A0" w:rsidRPr="003F3E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3E29">
              <w:rPr>
                <w:rFonts w:ascii="Arial" w:hAnsi="Arial" w:cs="Arial"/>
                <w:sz w:val="20"/>
                <w:szCs w:val="20"/>
              </w:rPr>
              <w:t>Mittelmeeranrainerstaaten)</w:t>
            </w:r>
            <w:r w:rsidR="00B67C47" w:rsidRPr="003F3E29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261" w:type="dxa"/>
          </w:tcPr>
          <w:p w:rsidR="00D005E4" w:rsidRPr="003F3E29" w:rsidRDefault="00D005E4" w:rsidP="00D005E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F3E29">
              <w:rPr>
                <w:rFonts w:ascii="Arial" w:hAnsi="Arial" w:cs="Arial"/>
                <w:sz w:val="20"/>
                <w:szCs w:val="20"/>
              </w:rPr>
              <w:lastRenderedPageBreak/>
              <w:t>1. Der politische Wille zur</w:t>
            </w:r>
            <w:r w:rsidR="006963A0" w:rsidRPr="003F3E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3E29">
              <w:rPr>
                <w:rFonts w:ascii="Arial" w:hAnsi="Arial" w:cs="Arial"/>
                <w:sz w:val="20"/>
                <w:szCs w:val="20"/>
              </w:rPr>
              <w:t>Förderung der empfohlenen</w:t>
            </w:r>
            <w:r w:rsidR="006963A0" w:rsidRPr="003F3E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3E29">
              <w:rPr>
                <w:rFonts w:ascii="Arial" w:hAnsi="Arial" w:cs="Arial"/>
                <w:sz w:val="20"/>
                <w:szCs w:val="20"/>
              </w:rPr>
              <w:t>Technologien bzw.</w:t>
            </w:r>
            <w:r w:rsidR="006963A0" w:rsidRPr="003F3E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3E29">
              <w:rPr>
                <w:rFonts w:ascii="Arial" w:hAnsi="Arial" w:cs="Arial"/>
                <w:sz w:val="20"/>
                <w:szCs w:val="20"/>
              </w:rPr>
              <w:t>Anwendungen ist in den</w:t>
            </w:r>
            <w:r w:rsidR="006963A0" w:rsidRPr="003F3E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3E29">
              <w:rPr>
                <w:rFonts w:ascii="Arial" w:hAnsi="Arial" w:cs="Arial"/>
                <w:sz w:val="20"/>
                <w:szCs w:val="20"/>
              </w:rPr>
              <w:t>betreffenden Ländern gegeben.</w:t>
            </w:r>
          </w:p>
          <w:p w:rsidR="00D005E4" w:rsidRPr="003F3E29" w:rsidRDefault="00D005E4" w:rsidP="00D005E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5C1480" w:rsidRPr="003F3E29" w:rsidRDefault="005C1480" w:rsidP="00D005E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272E86" w:rsidRPr="003F3E29" w:rsidRDefault="00272E86" w:rsidP="00D005E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C90110" w:rsidRPr="003F3E29" w:rsidRDefault="00D005E4" w:rsidP="00B67C4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F3E29">
              <w:rPr>
                <w:rFonts w:ascii="Arial" w:hAnsi="Arial" w:cs="Arial"/>
                <w:sz w:val="20"/>
                <w:szCs w:val="20"/>
              </w:rPr>
              <w:t>2. Der politische Wille zur</w:t>
            </w:r>
            <w:r w:rsidR="00B67C47" w:rsidRPr="003F3E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3E29">
              <w:rPr>
                <w:rFonts w:ascii="Arial" w:hAnsi="Arial" w:cs="Arial"/>
                <w:sz w:val="20"/>
                <w:szCs w:val="20"/>
              </w:rPr>
              <w:t>Förderung der empfohlenen</w:t>
            </w:r>
            <w:r w:rsidR="00B67C47" w:rsidRPr="003F3E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3E29">
              <w:rPr>
                <w:rFonts w:ascii="Arial" w:hAnsi="Arial" w:cs="Arial"/>
                <w:sz w:val="20"/>
                <w:szCs w:val="20"/>
              </w:rPr>
              <w:t>Technologien bzw.</w:t>
            </w:r>
            <w:r w:rsidR="00B67C47" w:rsidRPr="003F3E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3E29">
              <w:rPr>
                <w:rFonts w:ascii="Arial" w:hAnsi="Arial" w:cs="Arial"/>
                <w:sz w:val="20"/>
                <w:szCs w:val="20"/>
              </w:rPr>
              <w:t>Anwendungen ist in den</w:t>
            </w:r>
            <w:r w:rsidR="00B67C47" w:rsidRPr="003F3E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3E29">
              <w:rPr>
                <w:rFonts w:ascii="Arial" w:hAnsi="Arial" w:cs="Arial"/>
                <w:sz w:val="20"/>
                <w:szCs w:val="20"/>
              </w:rPr>
              <w:t>betreffenden Ländern gegeben.</w:t>
            </w:r>
          </w:p>
          <w:p w:rsidR="00D005E4" w:rsidRPr="003F3E29" w:rsidRDefault="00D005E4" w:rsidP="00D005E4">
            <w:pPr>
              <w:rPr>
                <w:rFonts w:ascii="Arial" w:hAnsi="Arial" w:cs="Arial"/>
                <w:sz w:val="20"/>
                <w:szCs w:val="20"/>
              </w:rPr>
            </w:pPr>
          </w:p>
          <w:p w:rsidR="00B67C47" w:rsidRPr="003F3E29" w:rsidRDefault="00B67C47" w:rsidP="00D005E4">
            <w:pPr>
              <w:rPr>
                <w:rFonts w:ascii="Arial" w:hAnsi="Arial" w:cs="Arial"/>
                <w:sz w:val="20"/>
                <w:szCs w:val="20"/>
              </w:rPr>
            </w:pPr>
          </w:p>
          <w:p w:rsidR="00272E86" w:rsidRPr="003F3E29" w:rsidRDefault="00272E86" w:rsidP="00D005E4">
            <w:pPr>
              <w:rPr>
                <w:rFonts w:ascii="Arial" w:hAnsi="Arial" w:cs="Arial"/>
                <w:sz w:val="20"/>
                <w:szCs w:val="20"/>
              </w:rPr>
            </w:pPr>
          </w:p>
          <w:p w:rsidR="00272E86" w:rsidRDefault="00272E86" w:rsidP="00D005E4">
            <w:pPr>
              <w:rPr>
                <w:rFonts w:ascii="Arial" w:hAnsi="Arial" w:cs="Arial"/>
                <w:sz w:val="20"/>
                <w:szCs w:val="20"/>
              </w:rPr>
            </w:pPr>
          </w:p>
          <w:p w:rsidR="006963A0" w:rsidRPr="003F3E29" w:rsidRDefault="006963A0" w:rsidP="00D005E4">
            <w:pPr>
              <w:rPr>
                <w:rFonts w:ascii="Arial" w:hAnsi="Arial" w:cs="Arial"/>
                <w:sz w:val="20"/>
                <w:szCs w:val="20"/>
              </w:rPr>
            </w:pPr>
          </w:p>
          <w:p w:rsidR="00D005E4" w:rsidRPr="003F3E29" w:rsidRDefault="00D005E4" w:rsidP="00D005E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F3E29">
              <w:rPr>
                <w:rFonts w:ascii="Arial" w:hAnsi="Arial" w:cs="Arial"/>
                <w:sz w:val="20"/>
                <w:szCs w:val="20"/>
              </w:rPr>
              <w:t>3. Die relevanten Institutionen</w:t>
            </w:r>
            <w:r w:rsidR="00B67C47" w:rsidRPr="003F3E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3E29">
              <w:rPr>
                <w:rFonts w:ascii="Arial" w:hAnsi="Arial" w:cs="Arial"/>
                <w:sz w:val="20"/>
                <w:szCs w:val="20"/>
              </w:rPr>
              <w:t>sind trotz der anfangs</w:t>
            </w:r>
            <w:r w:rsidR="00B67C47" w:rsidRPr="003F3E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3E29">
              <w:rPr>
                <w:rFonts w:ascii="Arial" w:hAnsi="Arial" w:cs="Arial"/>
                <w:sz w:val="20"/>
                <w:szCs w:val="20"/>
              </w:rPr>
              <w:t>noch geringen Nachfrage</w:t>
            </w:r>
            <w:r w:rsidR="00B67C47" w:rsidRPr="003F3E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3E29">
              <w:rPr>
                <w:rFonts w:ascii="Arial" w:hAnsi="Arial" w:cs="Arial"/>
                <w:sz w:val="20"/>
                <w:szCs w:val="20"/>
              </w:rPr>
              <w:t>nach den entsprechenden</w:t>
            </w:r>
            <w:r w:rsidR="00B67C47" w:rsidRPr="003F3E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3E29">
              <w:rPr>
                <w:rFonts w:ascii="Arial" w:hAnsi="Arial" w:cs="Arial"/>
                <w:sz w:val="20"/>
                <w:szCs w:val="20"/>
              </w:rPr>
              <w:t>Produkten und Fähigkeiten</w:t>
            </w:r>
            <w:r w:rsidR="00B67C47" w:rsidRPr="003F3E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3E29">
              <w:rPr>
                <w:rFonts w:ascii="Arial" w:hAnsi="Arial" w:cs="Arial"/>
                <w:sz w:val="20"/>
                <w:szCs w:val="20"/>
              </w:rPr>
              <w:t>zur Mitarbeit bereit.</w:t>
            </w:r>
          </w:p>
          <w:p w:rsidR="00D005E4" w:rsidRPr="003F3E29" w:rsidRDefault="00D005E4" w:rsidP="00D005E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6963A0" w:rsidRDefault="006963A0" w:rsidP="00D005E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060AB2" w:rsidRDefault="00060AB2" w:rsidP="00D005E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060AB2" w:rsidRDefault="00060AB2" w:rsidP="00D005E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060AB2" w:rsidRPr="003F3E29" w:rsidRDefault="00060AB2" w:rsidP="00D005E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6963A0" w:rsidRPr="003F3E29" w:rsidRDefault="006963A0" w:rsidP="00D005E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272E86" w:rsidRPr="003F3E29" w:rsidRDefault="00272E86" w:rsidP="00D005E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D005E4" w:rsidRPr="003F3E29" w:rsidRDefault="00D005E4" w:rsidP="00D005E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F3E29">
              <w:rPr>
                <w:rFonts w:ascii="Arial" w:hAnsi="Arial" w:cs="Arial"/>
                <w:sz w:val="20"/>
                <w:szCs w:val="20"/>
              </w:rPr>
              <w:t>4. Regierungsvertreter und</w:t>
            </w:r>
            <w:r w:rsidR="006963A0" w:rsidRPr="003F3E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3E29">
              <w:rPr>
                <w:rFonts w:ascii="Arial" w:hAnsi="Arial" w:cs="Arial"/>
                <w:sz w:val="20"/>
                <w:szCs w:val="20"/>
              </w:rPr>
              <w:t>andere Stakeholder aus</w:t>
            </w:r>
            <w:r w:rsidR="006963A0" w:rsidRPr="003F3E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3E29">
              <w:rPr>
                <w:rFonts w:ascii="Arial" w:hAnsi="Arial" w:cs="Arial"/>
                <w:sz w:val="20"/>
                <w:szCs w:val="20"/>
              </w:rPr>
              <w:t>den betreffenden Ländern</w:t>
            </w:r>
            <w:r w:rsidR="006963A0" w:rsidRPr="003F3E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67C47" w:rsidRPr="003F3E29">
              <w:rPr>
                <w:rFonts w:ascii="Arial" w:hAnsi="Arial" w:cs="Arial"/>
                <w:sz w:val="20"/>
                <w:szCs w:val="20"/>
              </w:rPr>
              <w:t>beteiligen sich am regiona</w:t>
            </w:r>
            <w:r w:rsidRPr="003F3E29">
              <w:rPr>
                <w:rFonts w:ascii="Arial" w:hAnsi="Arial" w:cs="Arial"/>
                <w:sz w:val="20"/>
                <w:szCs w:val="20"/>
              </w:rPr>
              <w:t>le</w:t>
            </w:r>
            <w:r w:rsidR="006963A0" w:rsidRPr="003F3E29">
              <w:rPr>
                <w:rFonts w:ascii="Arial" w:hAnsi="Arial" w:cs="Arial"/>
                <w:sz w:val="20"/>
                <w:szCs w:val="20"/>
              </w:rPr>
              <w:t>n</w:t>
            </w:r>
            <w:r w:rsidRPr="003F3E29">
              <w:rPr>
                <w:rFonts w:ascii="Arial" w:hAnsi="Arial" w:cs="Arial"/>
                <w:sz w:val="20"/>
                <w:szCs w:val="20"/>
              </w:rPr>
              <w:t xml:space="preserve"> Austausch.</w:t>
            </w:r>
          </w:p>
          <w:p w:rsidR="00D005E4" w:rsidRPr="003F3E29" w:rsidRDefault="00D005E4" w:rsidP="00850F6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272E86" w:rsidRPr="003F3E29" w:rsidRDefault="00272E86" w:rsidP="00850F6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0110" w:rsidRPr="003F3E29" w:rsidTr="006963A0">
        <w:tc>
          <w:tcPr>
            <w:tcW w:w="2660" w:type="dxa"/>
          </w:tcPr>
          <w:p w:rsidR="007B1113" w:rsidRPr="003F3E29" w:rsidRDefault="007B1113" w:rsidP="007B111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3F3E29">
              <w:rPr>
                <w:rFonts w:ascii="Arial" w:hAnsi="Arial" w:cs="Arial"/>
                <w:b/>
                <w:sz w:val="20"/>
                <w:szCs w:val="20"/>
              </w:rPr>
              <w:lastRenderedPageBreak/>
              <w:t>Output A:</w:t>
            </w:r>
          </w:p>
          <w:p w:rsidR="00C90110" w:rsidRPr="003F3E29" w:rsidRDefault="007B1113" w:rsidP="008613A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F3E29">
              <w:rPr>
                <w:rFonts w:ascii="Arial" w:hAnsi="Arial" w:cs="Arial"/>
                <w:sz w:val="20"/>
                <w:szCs w:val="20"/>
              </w:rPr>
              <w:t xml:space="preserve">Die Teilnehmer der </w:t>
            </w:r>
            <w:r w:rsidR="000214DA" w:rsidRPr="003F3E29">
              <w:rPr>
                <w:rFonts w:ascii="Arial" w:hAnsi="Arial" w:cs="Arial"/>
                <w:sz w:val="20"/>
                <w:szCs w:val="20"/>
              </w:rPr>
              <w:t>n</w:t>
            </w:r>
            <w:r w:rsidRPr="003F3E29">
              <w:rPr>
                <w:rFonts w:ascii="Arial" w:hAnsi="Arial" w:cs="Arial"/>
                <w:sz w:val="20"/>
                <w:szCs w:val="20"/>
              </w:rPr>
              <w:t>ationalen Stakeholder</w:t>
            </w:r>
            <w:r w:rsidR="000214DA" w:rsidRPr="003F3E29">
              <w:rPr>
                <w:rFonts w:ascii="Arial" w:hAnsi="Arial" w:cs="Arial"/>
                <w:sz w:val="20"/>
                <w:szCs w:val="20"/>
              </w:rPr>
              <w:t>-</w:t>
            </w:r>
            <w:r w:rsidRPr="003F3E29">
              <w:rPr>
                <w:rFonts w:ascii="Arial" w:hAnsi="Arial" w:cs="Arial"/>
                <w:sz w:val="20"/>
                <w:szCs w:val="20"/>
              </w:rPr>
              <w:t>dialoge</w:t>
            </w:r>
            <w:r w:rsidR="008613AB" w:rsidRPr="003F3E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3E29">
              <w:rPr>
                <w:rFonts w:ascii="Arial" w:hAnsi="Arial" w:cs="Arial"/>
                <w:sz w:val="20"/>
                <w:szCs w:val="20"/>
              </w:rPr>
              <w:t xml:space="preserve">verfügen über </w:t>
            </w:r>
            <w:r w:rsidR="00642A12" w:rsidRPr="003F3E29">
              <w:rPr>
                <w:rFonts w:ascii="Arial" w:hAnsi="Arial" w:cs="Arial"/>
                <w:sz w:val="20"/>
                <w:szCs w:val="20"/>
              </w:rPr>
              <w:t xml:space="preserve">verbesserte </w:t>
            </w:r>
            <w:r w:rsidRPr="003F3E29">
              <w:rPr>
                <w:rFonts w:ascii="Arial" w:hAnsi="Arial" w:cs="Arial"/>
                <w:sz w:val="20"/>
                <w:szCs w:val="20"/>
              </w:rPr>
              <w:t>Methoden</w:t>
            </w:r>
            <w:r w:rsidR="008613AB" w:rsidRPr="003F3E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3E29">
              <w:rPr>
                <w:rFonts w:ascii="Arial" w:hAnsi="Arial" w:cs="Arial"/>
                <w:sz w:val="20"/>
                <w:szCs w:val="20"/>
              </w:rPr>
              <w:t>zur Bewertung der Beschäftigungswirkung</w:t>
            </w:r>
            <w:r w:rsidR="003E0BA6" w:rsidRPr="003F3E29">
              <w:rPr>
                <w:rFonts w:ascii="Arial" w:hAnsi="Arial" w:cs="Arial"/>
                <w:sz w:val="20"/>
                <w:szCs w:val="20"/>
              </w:rPr>
              <w:t>en</w:t>
            </w:r>
            <w:r w:rsidR="008613AB" w:rsidRPr="003F3E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3E29">
              <w:rPr>
                <w:rFonts w:ascii="Arial" w:hAnsi="Arial" w:cs="Arial"/>
                <w:sz w:val="20"/>
                <w:szCs w:val="20"/>
              </w:rPr>
              <w:t>verschiedener Optionen</w:t>
            </w:r>
            <w:r w:rsidR="008613AB" w:rsidRPr="003F3E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3E29">
              <w:rPr>
                <w:rFonts w:ascii="Arial" w:hAnsi="Arial" w:cs="Arial"/>
                <w:sz w:val="20"/>
                <w:szCs w:val="20"/>
              </w:rPr>
              <w:t>des Ausbaus von RE</w:t>
            </w:r>
            <w:r w:rsidR="008613AB" w:rsidRPr="003F3E29">
              <w:rPr>
                <w:rFonts w:ascii="Arial" w:hAnsi="Arial" w:cs="Arial"/>
                <w:sz w:val="20"/>
                <w:szCs w:val="20"/>
              </w:rPr>
              <w:t>/EE</w:t>
            </w:r>
            <w:r w:rsidR="00642A12" w:rsidRPr="003F3E29">
              <w:rPr>
                <w:rFonts w:ascii="Arial" w:hAnsi="Arial" w:cs="Arial"/>
                <w:sz w:val="20"/>
                <w:szCs w:val="20"/>
              </w:rPr>
              <w:t>, die zu einer qualitativen Steigerung der energiepolitischen Debatten und Strategieentwicklung beitragen</w:t>
            </w:r>
            <w:r w:rsidRPr="003F3E29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B1113" w:rsidRPr="003F3E29" w:rsidRDefault="007B1113" w:rsidP="007B111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</w:tcPr>
          <w:p w:rsidR="007B1113" w:rsidRPr="003F3E29" w:rsidRDefault="007B1113" w:rsidP="007B111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F3E29">
              <w:rPr>
                <w:rFonts w:ascii="Arial" w:hAnsi="Arial" w:cs="Arial"/>
                <w:sz w:val="20"/>
                <w:szCs w:val="20"/>
              </w:rPr>
              <w:t>A1) In 2 Ländern liegen Studien</w:t>
            </w:r>
            <w:r w:rsidR="008613AB" w:rsidRPr="003F3E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3E29">
              <w:rPr>
                <w:rFonts w:ascii="Arial" w:hAnsi="Arial" w:cs="Arial"/>
                <w:sz w:val="20"/>
                <w:szCs w:val="20"/>
              </w:rPr>
              <w:t>vor, die Ausbauoptionen von</w:t>
            </w:r>
            <w:r w:rsidR="008613AB" w:rsidRPr="003F3E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3E29">
              <w:rPr>
                <w:rFonts w:ascii="Arial" w:hAnsi="Arial" w:cs="Arial"/>
                <w:sz w:val="20"/>
                <w:szCs w:val="20"/>
              </w:rPr>
              <w:t>RE</w:t>
            </w:r>
            <w:r w:rsidR="008613AB" w:rsidRPr="003F3E29">
              <w:rPr>
                <w:rFonts w:ascii="Arial" w:hAnsi="Arial" w:cs="Arial"/>
                <w:sz w:val="20"/>
                <w:szCs w:val="20"/>
              </w:rPr>
              <w:t>/EE</w:t>
            </w:r>
            <w:r w:rsidRPr="003F3E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E0BA6" w:rsidRPr="003F3E29">
              <w:rPr>
                <w:rFonts w:ascii="Arial" w:hAnsi="Arial" w:cs="Arial"/>
                <w:sz w:val="20"/>
                <w:szCs w:val="20"/>
              </w:rPr>
              <w:t xml:space="preserve">nach den </w:t>
            </w:r>
            <w:r w:rsidRPr="003F3E29">
              <w:rPr>
                <w:rFonts w:ascii="Arial" w:hAnsi="Arial" w:cs="Arial"/>
                <w:sz w:val="20"/>
                <w:szCs w:val="20"/>
              </w:rPr>
              <w:t xml:space="preserve">Kriterien </w:t>
            </w:r>
            <w:r w:rsidR="003E0BA6" w:rsidRPr="003F3E29">
              <w:rPr>
                <w:rFonts w:ascii="Arial" w:hAnsi="Arial" w:cs="Arial"/>
                <w:sz w:val="20"/>
                <w:szCs w:val="20"/>
              </w:rPr>
              <w:t xml:space="preserve">der Beschäftigungswirkung </w:t>
            </w:r>
            <w:r w:rsidRPr="003F3E29">
              <w:rPr>
                <w:rFonts w:ascii="Arial" w:hAnsi="Arial" w:cs="Arial"/>
                <w:sz w:val="20"/>
                <w:szCs w:val="20"/>
              </w:rPr>
              <w:t>(inkl. genderspezifische</w:t>
            </w:r>
            <w:r w:rsidR="008613AB" w:rsidRPr="003F3E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3E29">
              <w:rPr>
                <w:rFonts w:ascii="Arial" w:hAnsi="Arial" w:cs="Arial"/>
                <w:sz w:val="20"/>
                <w:szCs w:val="20"/>
              </w:rPr>
              <w:t>Beschäftigungswirkung)</w:t>
            </w:r>
            <w:r w:rsidR="008613AB" w:rsidRPr="003F3E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E0BA6" w:rsidRPr="003F3E29">
              <w:rPr>
                <w:rFonts w:ascii="Arial" w:hAnsi="Arial" w:cs="Arial"/>
                <w:sz w:val="20"/>
                <w:szCs w:val="20"/>
              </w:rPr>
              <w:t xml:space="preserve">untersuchen und </w:t>
            </w:r>
            <w:r w:rsidRPr="003F3E29">
              <w:rPr>
                <w:rFonts w:ascii="Arial" w:hAnsi="Arial" w:cs="Arial"/>
                <w:sz w:val="20"/>
                <w:szCs w:val="20"/>
              </w:rPr>
              <w:t>bewerten</w:t>
            </w:r>
            <w:r w:rsidR="005D1204" w:rsidRPr="003F3E29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="005D1204" w:rsidRPr="003F3E29">
              <w:rPr>
                <w:rFonts w:ascii="Arial" w:hAnsi="Arial" w:cs="Arial"/>
                <w:sz w:val="20"/>
                <w:szCs w:val="20"/>
              </w:rPr>
              <w:t>inkl</w:t>
            </w:r>
            <w:proofErr w:type="spellEnd"/>
            <w:r w:rsidR="005D1204" w:rsidRPr="003F3E29">
              <w:rPr>
                <w:rFonts w:ascii="Arial" w:hAnsi="Arial" w:cs="Arial"/>
                <w:sz w:val="20"/>
                <w:szCs w:val="20"/>
              </w:rPr>
              <w:t xml:space="preserve"> der damit verbundene Zielkonflikte und Tradeoffs</w:t>
            </w:r>
            <w:r w:rsidRPr="003F3E29">
              <w:rPr>
                <w:rFonts w:ascii="Arial" w:hAnsi="Arial" w:cs="Arial"/>
                <w:sz w:val="20"/>
                <w:szCs w:val="20"/>
              </w:rPr>
              <w:t>.</w:t>
            </w:r>
            <w:r w:rsidR="005D1204" w:rsidRPr="003F3E29">
              <w:rPr>
                <w:rFonts w:ascii="Arial" w:hAnsi="Arial" w:cs="Arial"/>
                <w:sz w:val="20"/>
                <w:szCs w:val="20"/>
              </w:rPr>
              <w:t xml:space="preserve"> Die Ergebnisse der Studien werden in den energiepolitischen Debatten und Entscheidungsprozessen der betroffenen Länder aufgegriffen und reflektiert.</w:t>
            </w:r>
          </w:p>
          <w:p w:rsidR="003F3E29" w:rsidRDefault="003F3E29" w:rsidP="007B111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7B1113" w:rsidRPr="003F3E29" w:rsidRDefault="007B1113" w:rsidP="007B111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F3E29">
              <w:rPr>
                <w:rFonts w:ascii="Arial" w:hAnsi="Arial" w:cs="Arial"/>
                <w:sz w:val="20"/>
                <w:szCs w:val="20"/>
              </w:rPr>
              <w:t>Basiswert: -</w:t>
            </w:r>
          </w:p>
          <w:p w:rsidR="00C90110" w:rsidRPr="003F3E29" w:rsidRDefault="007B1113" w:rsidP="007B1113">
            <w:pPr>
              <w:rPr>
                <w:rFonts w:ascii="Arial" w:hAnsi="Arial" w:cs="Arial"/>
                <w:sz w:val="20"/>
                <w:szCs w:val="20"/>
              </w:rPr>
            </w:pPr>
            <w:r w:rsidRPr="003F3E29">
              <w:rPr>
                <w:rFonts w:ascii="Arial" w:hAnsi="Arial" w:cs="Arial"/>
                <w:sz w:val="20"/>
                <w:szCs w:val="20"/>
              </w:rPr>
              <w:t>Zielwert: Studien für 2 Länder</w:t>
            </w:r>
          </w:p>
          <w:p w:rsidR="00AA131E" w:rsidRPr="00B11FBA" w:rsidRDefault="00AA131E" w:rsidP="00AA131E">
            <w:pPr>
              <w:rPr>
                <w:ins w:id="23" w:author="UserLA3067" w:date="2016-06-29T12:46:00Z"/>
                <w:rFonts w:ascii="Arial" w:hAnsi="Arial" w:cs="Arial"/>
                <w:color w:val="FF0000"/>
                <w:sz w:val="20"/>
                <w:szCs w:val="20"/>
                <w:u w:val="single"/>
              </w:rPr>
            </w:pPr>
            <w:ins w:id="24" w:author="UserLA3067" w:date="2016-06-29T12:46:00Z">
              <w:r w:rsidRPr="00B11FBA">
                <w:rPr>
                  <w:rFonts w:ascii="Arial" w:hAnsi="Arial" w:cs="Arial"/>
                  <w:color w:val="FF0000"/>
                  <w:sz w:val="20"/>
                  <w:szCs w:val="20"/>
                  <w:u w:val="single"/>
                </w:rPr>
                <w:t>Istwert:</w:t>
              </w:r>
            </w:ins>
            <w:ins w:id="25" w:author="UserLA3067" w:date="2016-06-29T12:54:00Z">
              <w:r w:rsidRPr="00B11FBA">
                <w:rPr>
                  <w:rFonts w:ascii="Arial" w:hAnsi="Arial" w:cs="Arial"/>
                  <w:color w:val="FF0000"/>
                  <w:sz w:val="20"/>
                  <w:szCs w:val="20"/>
                  <w:u w:val="single"/>
                </w:rPr>
                <w:t xml:space="preserve"> </w:t>
              </w:r>
            </w:ins>
            <w:r w:rsidR="00CD30E8" w:rsidRPr="00B11FBA">
              <w:rPr>
                <w:rFonts w:ascii="Arial" w:hAnsi="Arial" w:cs="Arial"/>
                <w:color w:val="FF0000"/>
                <w:sz w:val="20"/>
                <w:szCs w:val="20"/>
                <w:u w:val="single"/>
              </w:rPr>
              <w:t>7</w:t>
            </w:r>
            <w:ins w:id="26" w:author="UserLA3067" w:date="2016-06-29T12:54:00Z">
              <w:r w:rsidRPr="00B11FBA">
                <w:rPr>
                  <w:rFonts w:ascii="Arial" w:hAnsi="Arial" w:cs="Arial"/>
                  <w:color w:val="FF0000"/>
                  <w:sz w:val="20"/>
                  <w:szCs w:val="20"/>
                  <w:u w:val="single"/>
                </w:rPr>
                <w:t xml:space="preserve"> Studien für </w:t>
              </w:r>
            </w:ins>
            <w:r w:rsidR="00CD30E8" w:rsidRPr="00B11FBA">
              <w:rPr>
                <w:rFonts w:ascii="Arial" w:hAnsi="Arial" w:cs="Arial"/>
                <w:color w:val="FF0000"/>
                <w:sz w:val="20"/>
                <w:szCs w:val="20"/>
                <w:u w:val="single"/>
              </w:rPr>
              <w:t>7</w:t>
            </w:r>
            <w:ins w:id="27" w:author="UserLA3067" w:date="2016-06-29T12:54:00Z">
              <w:r w:rsidRPr="00B11FBA">
                <w:rPr>
                  <w:rFonts w:ascii="Arial" w:hAnsi="Arial" w:cs="Arial"/>
                  <w:color w:val="FF0000"/>
                  <w:sz w:val="20"/>
                  <w:szCs w:val="20"/>
                  <w:u w:val="single"/>
                </w:rPr>
                <w:t xml:space="preserve"> Länder</w:t>
              </w:r>
            </w:ins>
            <w:r w:rsidR="00CC5467" w:rsidRPr="00B11FBA">
              <w:rPr>
                <w:rFonts w:ascii="Arial" w:hAnsi="Arial" w:cs="Arial"/>
                <w:color w:val="FF0000"/>
                <w:sz w:val="20"/>
                <w:szCs w:val="20"/>
                <w:u w:val="single"/>
              </w:rPr>
              <w:t xml:space="preserve"> (zzgl. Regionalstudien)</w:t>
            </w:r>
          </w:p>
          <w:p w:rsidR="008613AB" w:rsidRPr="003F3E29" w:rsidRDefault="008613AB" w:rsidP="007B1113">
            <w:pPr>
              <w:rPr>
                <w:rFonts w:ascii="Arial" w:hAnsi="Arial" w:cs="Arial"/>
                <w:sz w:val="20"/>
                <w:szCs w:val="20"/>
              </w:rPr>
            </w:pPr>
          </w:p>
          <w:p w:rsidR="007B1113" w:rsidRPr="003F3E29" w:rsidRDefault="007B1113" w:rsidP="007B111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F3E29">
              <w:rPr>
                <w:rFonts w:ascii="Arial" w:hAnsi="Arial" w:cs="Arial"/>
                <w:sz w:val="20"/>
                <w:szCs w:val="20"/>
              </w:rPr>
              <w:t xml:space="preserve">A2) In 3 Ländern findet ein </w:t>
            </w:r>
            <w:proofErr w:type="spellStart"/>
            <w:r w:rsidRPr="003F3E29">
              <w:rPr>
                <w:rFonts w:ascii="Arial" w:hAnsi="Arial" w:cs="Arial"/>
                <w:sz w:val="20"/>
                <w:szCs w:val="20"/>
              </w:rPr>
              <w:t>Stakeholderdialog</w:t>
            </w:r>
            <w:proofErr w:type="spellEnd"/>
            <w:r w:rsidR="008613AB" w:rsidRPr="003F3E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3E29">
              <w:rPr>
                <w:rFonts w:ascii="Arial" w:hAnsi="Arial" w:cs="Arial"/>
                <w:sz w:val="20"/>
                <w:szCs w:val="20"/>
              </w:rPr>
              <w:t>zwischen Regierung,</w:t>
            </w:r>
            <w:r w:rsidR="008613AB" w:rsidRPr="003F3E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3E29">
              <w:rPr>
                <w:rFonts w:ascii="Arial" w:hAnsi="Arial" w:cs="Arial"/>
                <w:sz w:val="20"/>
                <w:szCs w:val="20"/>
              </w:rPr>
              <w:t>Wissenschaft und Wirtschaft</w:t>
            </w:r>
            <w:r w:rsidR="008613AB" w:rsidRPr="003F3E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3E29">
              <w:rPr>
                <w:rFonts w:ascii="Arial" w:hAnsi="Arial" w:cs="Arial"/>
                <w:sz w:val="20"/>
                <w:szCs w:val="20"/>
              </w:rPr>
              <w:t>zur gemeinsame</w:t>
            </w:r>
            <w:r w:rsidR="003E0BA6" w:rsidRPr="003F3E29">
              <w:rPr>
                <w:rFonts w:ascii="Arial" w:hAnsi="Arial" w:cs="Arial"/>
                <w:sz w:val="20"/>
                <w:szCs w:val="20"/>
              </w:rPr>
              <w:t>n</w:t>
            </w:r>
            <w:r w:rsidRPr="003F3E29">
              <w:rPr>
                <w:rFonts w:ascii="Arial" w:hAnsi="Arial" w:cs="Arial"/>
                <w:sz w:val="20"/>
                <w:szCs w:val="20"/>
              </w:rPr>
              <w:t xml:space="preserve"> Bewertung</w:t>
            </w:r>
            <w:r w:rsidR="008613AB" w:rsidRPr="003F3E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3E29">
              <w:rPr>
                <w:rFonts w:ascii="Arial" w:hAnsi="Arial" w:cs="Arial"/>
                <w:sz w:val="20"/>
                <w:szCs w:val="20"/>
              </w:rPr>
              <w:t>von Strategieoptionen</w:t>
            </w:r>
            <w:r w:rsidR="008613AB" w:rsidRPr="003F3E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3E29">
              <w:rPr>
                <w:rFonts w:ascii="Arial" w:hAnsi="Arial" w:cs="Arial"/>
                <w:sz w:val="20"/>
                <w:szCs w:val="20"/>
              </w:rPr>
              <w:t xml:space="preserve">zum verstärkten Einsatz </w:t>
            </w:r>
            <w:r w:rsidR="003E0BA6" w:rsidRPr="003F3E29">
              <w:rPr>
                <w:rFonts w:ascii="Arial" w:hAnsi="Arial" w:cs="Arial"/>
                <w:sz w:val="20"/>
                <w:szCs w:val="20"/>
              </w:rPr>
              <w:t xml:space="preserve">beschäftigungsintensiver </w:t>
            </w:r>
            <w:r w:rsidRPr="003F3E29">
              <w:rPr>
                <w:rFonts w:ascii="Arial" w:hAnsi="Arial" w:cs="Arial"/>
                <w:sz w:val="20"/>
                <w:szCs w:val="20"/>
              </w:rPr>
              <w:t>RE</w:t>
            </w:r>
            <w:r w:rsidR="008613AB" w:rsidRPr="003F3E29">
              <w:rPr>
                <w:rFonts w:ascii="Arial" w:hAnsi="Arial" w:cs="Arial"/>
                <w:sz w:val="20"/>
                <w:szCs w:val="20"/>
              </w:rPr>
              <w:t>/</w:t>
            </w:r>
            <w:r w:rsidRPr="003F3E29">
              <w:rPr>
                <w:rFonts w:ascii="Arial" w:hAnsi="Arial" w:cs="Arial"/>
                <w:sz w:val="20"/>
                <w:szCs w:val="20"/>
              </w:rPr>
              <w:t xml:space="preserve">EE </w:t>
            </w:r>
            <w:r w:rsidR="003E0BA6" w:rsidRPr="003F3E29">
              <w:rPr>
                <w:rFonts w:ascii="Arial" w:hAnsi="Arial" w:cs="Arial"/>
                <w:sz w:val="20"/>
                <w:szCs w:val="20"/>
              </w:rPr>
              <w:t xml:space="preserve">Anwendungen </w:t>
            </w:r>
            <w:r w:rsidRPr="003F3E29">
              <w:rPr>
                <w:rFonts w:ascii="Arial" w:hAnsi="Arial" w:cs="Arial"/>
                <w:sz w:val="20"/>
                <w:szCs w:val="20"/>
              </w:rPr>
              <w:t>statt.</w:t>
            </w:r>
            <w:r w:rsidR="003E0BA6" w:rsidRPr="003F3E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D1204" w:rsidRPr="003F3E29">
              <w:rPr>
                <w:rFonts w:ascii="Arial" w:hAnsi="Arial" w:cs="Arial"/>
                <w:sz w:val="20"/>
                <w:szCs w:val="20"/>
              </w:rPr>
              <w:t>Die Ergebnisse der Treffen werden in den energiepolitischen Debatten und Entscheidungsprozessen der betroffenen Länder aufgegriffen und reflektiert.</w:t>
            </w:r>
          </w:p>
          <w:p w:rsidR="003F3E29" w:rsidRDefault="003F3E29" w:rsidP="007B111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7B1113" w:rsidRPr="003F3E29" w:rsidRDefault="007B1113" w:rsidP="007B111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F3E29">
              <w:rPr>
                <w:rFonts w:ascii="Arial" w:hAnsi="Arial" w:cs="Arial"/>
                <w:sz w:val="20"/>
                <w:szCs w:val="20"/>
              </w:rPr>
              <w:t>Basiswert: -</w:t>
            </w:r>
          </w:p>
          <w:p w:rsidR="007B1113" w:rsidRPr="003F3E29" w:rsidRDefault="007B1113" w:rsidP="008613AB">
            <w:pPr>
              <w:autoSpaceDE w:val="0"/>
              <w:autoSpaceDN w:val="0"/>
              <w:adjustRightInd w:val="0"/>
              <w:rPr>
                <w:ins w:id="28" w:author="UserLA3067" w:date="2016-06-29T12:46:00Z"/>
                <w:rFonts w:ascii="Arial" w:hAnsi="Arial" w:cs="Arial"/>
                <w:sz w:val="20"/>
                <w:szCs w:val="20"/>
              </w:rPr>
            </w:pPr>
            <w:r w:rsidRPr="003F3E29">
              <w:rPr>
                <w:rFonts w:ascii="Arial" w:hAnsi="Arial" w:cs="Arial"/>
                <w:sz w:val="20"/>
                <w:szCs w:val="20"/>
              </w:rPr>
              <w:t>Zielwert: je 3 Dialog-Veranstaltungen</w:t>
            </w:r>
            <w:r w:rsidR="008613AB" w:rsidRPr="003F3E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3E29">
              <w:rPr>
                <w:rFonts w:ascii="Arial" w:hAnsi="Arial" w:cs="Arial"/>
                <w:sz w:val="20"/>
                <w:szCs w:val="20"/>
              </w:rPr>
              <w:t>in mind. 3 Ländern bei signifikanter</w:t>
            </w:r>
            <w:r w:rsidR="008613AB" w:rsidRPr="003F3E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3E29">
              <w:rPr>
                <w:rFonts w:ascii="Arial" w:hAnsi="Arial" w:cs="Arial"/>
                <w:sz w:val="20"/>
                <w:szCs w:val="20"/>
              </w:rPr>
              <w:t>Beteiligung von Frauen</w:t>
            </w:r>
          </w:p>
          <w:p w:rsidR="00AA131E" w:rsidRDefault="00AA131E" w:rsidP="00B11FBA">
            <w:pPr>
              <w:rPr>
                <w:rFonts w:ascii="Arial" w:hAnsi="Arial" w:cs="Arial"/>
                <w:color w:val="FF0000"/>
                <w:sz w:val="20"/>
                <w:szCs w:val="20"/>
                <w:u w:val="single"/>
              </w:rPr>
            </w:pPr>
            <w:ins w:id="29" w:author="UserLA3067" w:date="2016-06-29T12:46:00Z">
              <w:r w:rsidRPr="00B11FBA">
                <w:rPr>
                  <w:rFonts w:ascii="Arial" w:hAnsi="Arial" w:cs="Arial"/>
                  <w:color w:val="FF0000"/>
                  <w:sz w:val="20"/>
                  <w:szCs w:val="20"/>
                  <w:u w:val="single"/>
                </w:rPr>
                <w:t>Istwert:</w:t>
              </w:r>
            </w:ins>
            <w:ins w:id="30" w:author="UserLA3067" w:date="2016-06-29T12:55:00Z">
              <w:r w:rsidRPr="00B11FBA">
                <w:rPr>
                  <w:rFonts w:ascii="Arial" w:hAnsi="Arial" w:cs="Arial"/>
                  <w:color w:val="FF0000"/>
                  <w:sz w:val="20"/>
                  <w:szCs w:val="20"/>
                  <w:u w:val="single"/>
                </w:rPr>
                <w:t xml:space="preserve"> </w:t>
              </w:r>
            </w:ins>
            <w:r w:rsidR="00B11FBA" w:rsidRPr="00B11FBA">
              <w:rPr>
                <w:rFonts w:ascii="Arial" w:hAnsi="Arial" w:cs="Arial"/>
                <w:color w:val="FF0000"/>
                <w:sz w:val="20"/>
                <w:szCs w:val="20"/>
                <w:u w:val="single"/>
              </w:rPr>
              <w:t>34</w:t>
            </w:r>
            <w:ins w:id="31" w:author="UserLA3067" w:date="2016-06-29T12:55:00Z">
              <w:r w:rsidRPr="00B11FBA">
                <w:rPr>
                  <w:rFonts w:ascii="Arial" w:hAnsi="Arial" w:cs="Arial"/>
                  <w:color w:val="FF0000"/>
                  <w:sz w:val="20"/>
                  <w:szCs w:val="20"/>
                  <w:u w:val="single"/>
                </w:rPr>
                <w:t xml:space="preserve"> Dialog-Veranstaltungen in </w:t>
              </w:r>
            </w:ins>
            <w:ins w:id="32" w:author="UserLA3067" w:date="2016-06-29T13:05:00Z">
              <w:r w:rsidR="004943A6" w:rsidRPr="00B11FBA">
                <w:rPr>
                  <w:rFonts w:ascii="Arial" w:hAnsi="Arial" w:cs="Arial"/>
                  <w:color w:val="FF0000"/>
                  <w:sz w:val="20"/>
                  <w:szCs w:val="20"/>
                  <w:u w:val="single"/>
                </w:rPr>
                <w:t>4</w:t>
              </w:r>
            </w:ins>
            <w:ins w:id="33" w:author="UserLA3067" w:date="2016-06-29T12:55:00Z">
              <w:r w:rsidRPr="00B11FBA">
                <w:rPr>
                  <w:rFonts w:ascii="Arial" w:hAnsi="Arial" w:cs="Arial"/>
                  <w:color w:val="FF0000"/>
                  <w:sz w:val="20"/>
                  <w:szCs w:val="20"/>
                  <w:u w:val="single"/>
                </w:rPr>
                <w:t xml:space="preserve"> Ländern bei signifikanter Beteiligung von Frauen</w:t>
              </w:r>
            </w:ins>
            <w:ins w:id="34" w:author="UserLA3067" w:date="2016-06-29T13:00:00Z">
              <w:r w:rsidR="004943A6" w:rsidRPr="00B11FBA">
                <w:rPr>
                  <w:rFonts w:ascii="Arial" w:hAnsi="Arial" w:cs="Arial"/>
                  <w:color w:val="FF0000"/>
                  <w:sz w:val="20"/>
                  <w:szCs w:val="20"/>
                  <w:u w:val="single"/>
                </w:rPr>
                <w:t xml:space="preserve"> (</w:t>
              </w:r>
            </w:ins>
            <w:r w:rsidR="00A52D6B" w:rsidRPr="00B11FBA">
              <w:rPr>
                <w:rFonts w:ascii="Arial" w:hAnsi="Arial" w:cs="Arial"/>
                <w:color w:val="FF0000"/>
                <w:sz w:val="20"/>
                <w:szCs w:val="20"/>
                <w:u w:val="single"/>
              </w:rPr>
              <w:t>ohne</w:t>
            </w:r>
            <w:ins w:id="35" w:author="UserLA3067" w:date="2016-06-29T13:00:00Z">
              <w:r w:rsidR="004943A6" w:rsidRPr="00B11FBA">
                <w:rPr>
                  <w:rFonts w:ascii="Arial" w:hAnsi="Arial" w:cs="Arial"/>
                  <w:color w:val="FF0000"/>
                  <w:sz w:val="20"/>
                  <w:szCs w:val="20"/>
                  <w:u w:val="single"/>
                </w:rPr>
                <w:t xml:space="preserve"> Regional-V</w:t>
              </w:r>
            </w:ins>
            <w:ins w:id="36" w:author="UserLA3067" w:date="2016-06-29T13:33:00Z">
              <w:r w:rsidR="00E84242" w:rsidRPr="00B11FBA">
                <w:rPr>
                  <w:rFonts w:ascii="Arial" w:hAnsi="Arial" w:cs="Arial"/>
                  <w:color w:val="FF0000"/>
                  <w:sz w:val="20"/>
                  <w:szCs w:val="20"/>
                  <w:u w:val="single"/>
                </w:rPr>
                <w:t>eranstaltungen</w:t>
              </w:r>
            </w:ins>
            <w:r w:rsidR="00A52D6B" w:rsidRPr="00B11FBA">
              <w:rPr>
                <w:rFonts w:ascii="Arial" w:hAnsi="Arial" w:cs="Arial"/>
                <w:color w:val="FF0000"/>
                <w:sz w:val="20"/>
                <w:szCs w:val="20"/>
                <w:u w:val="single"/>
              </w:rPr>
              <w:t xml:space="preserve"> und Arbeits- oder Abstimmungstreffen</w:t>
            </w:r>
            <w:ins w:id="37" w:author="UserLA3067" w:date="2016-06-29T13:00:00Z">
              <w:r w:rsidR="004943A6" w:rsidRPr="00B11FBA">
                <w:rPr>
                  <w:rFonts w:ascii="Arial" w:hAnsi="Arial" w:cs="Arial"/>
                  <w:color w:val="FF0000"/>
                  <w:sz w:val="20"/>
                  <w:szCs w:val="20"/>
                  <w:u w:val="single"/>
                </w:rPr>
                <w:t>)</w:t>
              </w:r>
            </w:ins>
          </w:p>
          <w:p w:rsidR="00B11FBA" w:rsidRPr="00B11FBA" w:rsidRDefault="00B11FBA" w:rsidP="00B11FBA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  <w:tc>
          <w:tcPr>
            <w:tcW w:w="3260" w:type="dxa"/>
          </w:tcPr>
          <w:p w:rsidR="00C90110" w:rsidRPr="003F3E29" w:rsidRDefault="007B1113" w:rsidP="000214D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F3E29">
              <w:rPr>
                <w:rFonts w:ascii="Arial" w:hAnsi="Arial" w:cs="Arial"/>
                <w:sz w:val="20"/>
                <w:szCs w:val="20"/>
              </w:rPr>
              <w:t>A1) Veröffentlichung der Studien</w:t>
            </w:r>
            <w:r w:rsidR="00B67C47" w:rsidRPr="003F3E29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0214DA" w:rsidRPr="003F3E29" w:rsidRDefault="000214DA" w:rsidP="007B111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0214DA" w:rsidRPr="003F3E29" w:rsidRDefault="000214DA" w:rsidP="007B111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0214DA" w:rsidRPr="003F3E29" w:rsidRDefault="000214DA" w:rsidP="007B111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3E0BA6" w:rsidRPr="003F3E29" w:rsidRDefault="003E0BA6" w:rsidP="007B111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5D1204" w:rsidRPr="003F3E29" w:rsidRDefault="005D1204" w:rsidP="005D120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5D1204" w:rsidRDefault="005D1204" w:rsidP="005D120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060AB2" w:rsidRDefault="00060AB2" w:rsidP="005D120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060AB2" w:rsidRPr="003F3E29" w:rsidRDefault="00060AB2" w:rsidP="005D120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5D1204" w:rsidRPr="003F3E29" w:rsidRDefault="005D1204" w:rsidP="005D120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272E86" w:rsidRPr="003F3E29" w:rsidRDefault="00272E86" w:rsidP="005D120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5D1204" w:rsidRPr="003F3E29" w:rsidRDefault="005D1204" w:rsidP="005D120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5D1204" w:rsidRPr="003F3E29" w:rsidRDefault="005D1204" w:rsidP="005D120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7B1113" w:rsidRPr="003F3E29" w:rsidRDefault="007B1113" w:rsidP="000214D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F3E29">
              <w:rPr>
                <w:rFonts w:ascii="Arial" w:hAnsi="Arial" w:cs="Arial"/>
                <w:sz w:val="20"/>
                <w:szCs w:val="20"/>
              </w:rPr>
              <w:t>A2) Dokumentation der Dialog-Ergebnisse</w:t>
            </w:r>
            <w:r w:rsidR="005D1204" w:rsidRPr="003F3E29">
              <w:rPr>
                <w:rFonts w:ascii="Arial" w:hAnsi="Arial" w:cs="Arial"/>
                <w:sz w:val="20"/>
                <w:szCs w:val="20"/>
              </w:rPr>
              <w:t xml:space="preserve"> und der Medienberichterstattung</w:t>
            </w:r>
            <w:r w:rsidR="00B67C47" w:rsidRPr="003F3E29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261" w:type="dxa"/>
          </w:tcPr>
          <w:p w:rsidR="00C90110" w:rsidRPr="003F3E29" w:rsidRDefault="007B1113" w:rsidP="000214D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F3E29">
              <w:rPr>
                <w:rFonts w:ascii="Arial" w:hAnsi="Arial" w:cs="Arial"/>
                <w:sz w:val="20"/>
                <w:szCs w:val="20"/>
              </w:rPr>
              <w:t>A</w:t>
            </w:r>
            <w:r w:rsidR="008613AB" w:rsidRPr="003F3E29">
              <w:rPr>
                <w:rFonts w:ascii="Arial" w:hAnsi="Arial" w:cs="Arial"/>
                <w:sz w:val="20"/>
                <w:szCs w:val="20"/>
              </w:rPr>
              <w:t>1</w:t>
            </w:r>
            <w:r w:rsidRPr="003F3E29">
              <w:rPr>
                <w:rFonts w:ascii="Arial" w:hAnsi="Arial" w:cs="Arial"/>
                <w:sz w:val="20"/>
                <w:szCs w:val="20"/>
              </w:rPr>
              <w:t>) Lokale Partner sind bereit,</w:t>
            </w:r>
            <w:r w:rsidR="000214DA" w:rsidRPr="003F3E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3E29">
              <w:rPr>
                <w:rFonts w:ascii="Arial" w:hAnsi="Arial" w:cs="Arial"/>
                <w:sz w:val="20"/>
                <w:szCs w:val="20"/>
              </w:rPr>
              <w:t>sich an Studien bzw.</w:t>
            </w:r>
            <w:r w:rsidR="000214DA" w:rsidRPr="003F3E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D1204" w:rsidRPr="003F3E29">
              <w:rPr>
                <w:rFonts w:ascii="Arial" w:hAnsi="Arial" w:cs="Arial"/>
                <w:sz w:val="20"/>
                <w:szCs w:val="20"/>
              </w:rPr>
              <w:t xml:space="preserve">deren </w:t>
            </w:r>
            <w:r w:rsidRPr="003F3E29">
              <w:rPr>
                <w:rFonts w:ascii="Arial" w:hAnsi="Arial" w:cs="Arial"/>
                <w:sz w:val="20"/>
                <w:szCs w:val="20"/>
              </w:rPr>
              <w:t>Bewertung zu beteiligen.</w:t>
            </w:r>
          </w:p>
          <w:p w:rsidR="000214DA" w:rsidRPr="003F3E29" w:rsidRDefault="000214DA" w:rsidP="000214D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0214DA" w:rsidRPr="003F3E29" w:rsidRDefault="000214DA" w:rsidP="000214D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0214DA" w:rsidRPr="003F3E29" w:rsidRDefault="000214DA" w:rsidP="000214D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5D1204" w:rsidRDefault="005D1204" w:rsidP="000214D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060AB2" w:rsidRDefault="00060AB2" w:rsidP="000214D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060AB2" w:rsidRPr="003F3E29" w:rsidRDefault="00060AB2" w:rsidP="000214D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5D1204" w:rsidRPr="003F3E29" w:rsidRDefault="005D1204" w:rsidP="000214D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5D1204" w:rsidRPr="003F3E29" w:rsidRDefault="005D1204" w:rsidP="000214D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5D1204" w:rsidRPr="003F3E29" w:rsidRDefault="005D1204" w:rsidP="000214D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5D1204" w:rsidRPr="003F3E29" w:rsidRDefault="005D1204" w:rsidP="000214D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7B1113" w:rsidRPr="003F3E29" w:rsidRDefault="007B1113" w:rsidP="000214D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F3E29">
              <w:rPr>
                <w:rFonts w:ascii="Arial" w:hAnsi="Arial" w:cs="Arial"/>
                <w:sz w:val="20"/>
                <w:szCs w:val="20"/>
              </w:rPr>
              <w:t>A2) Regierungen und andere</w:t>
            </w:r>
            <w:r w:rsidR="000214DA" w:rsidRPr="003F3E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3E29">
              <w:rPr>
                <w:rFonts w:ascii="Arial" w:hAnsi="Arial" w:cs="Arial"/>
                <w:sz w:val="20"/>
                <w:szCs w:val="20"/>
              </w:rPr>
              <w:t>Partner sind bereit, sich an</w:t>
            </w:r>
            <w:r w:rsidR="000214DA" w:rsidRPr="003F3E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D1204" w:rsidRPr="003F3E29">
              <w:rPr>
                <w:rFonts w:ascii="Arial" w:hAnsi="Arial" w:cs="Arial"/>
                <w:sz w:val="20"/>
                <w:szCs w:val="20"/>
              </w:rPr>
              <w:t xml:space="preserve">dem </w:t>
            </w:r>
            <w:r w:rsidRPr="003F3E29">
              <w:rPr>
                <w:rFonts w:ascii="Arial" w:hAnsi="Arial" w:cs="Arial"/>
                <w:sz w:val="20"/>
                <w:szCs w:val="20"/>
              </w:rPr>
              <w:t>Dialog zu beteiligen.</w:t>
            </w:r>
          </w:p>
        </w:tc>
      </w:tr>
      <w:tr w:rsidR="00C90110" w:rsidRPr="003F3E29" w:rsidTr="006963A0">
        <w:tc>
          <w:tcPr>
            <w:tcW w:w="2660" w:type="dxa"/>
          </w:tcPr>
          <w:p w:rsidR="007B1113" w:rsidRPr="003F3E29" w:rsidRDefault="007B1113" w:rsidP="007B111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3F3E29">
              <w:rPr>
                <w:rFonts w:ascii="Arial" w:hAnsi="Arial" w:cs="Arial"/>
                <w:b/>
                <w:sz w:val="20"/>
                <w:szCs w:val="20"/>
              </w:rPr>
              <w:lastRenderedPageBreak/>
              <w:t>Output B:</w:t>
            </w:r>
          </w:p>
          <w:p w:rsidR="007B1113" w:rsidRPr="003F3E29" w:rsidRDefault="007B1113" w:rsidP="000214D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F3E29">
              <w:rPr>
                <w:rFonts w:ascii="Arial" w:hAnsi="Arial" w:cs="Arial"/>
                <w:sz w:val="20"/>
                <w:szCs w:val="20"/>
              </w:rPr>
              <w:t>Maßnahmen zur Förderung spezifischer,</w:t>
            </w:r>
            <w:r w:rsidR="000214DA" w:rsidRPr="003F3E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3E29">
              <w:rPr>
                <w:rFonts w:ascii="Arial" w:hAnsi="Arial" w:cs="Arial"/>
                <w:sz w:val="20"/>
                <w:szCs w:val="20"/>
              </w:rPr>
              <w:t>beschäftigungsintensiver</w:t>
            </w:r>
            <w:r w:rsidR="000214DA" w:rsidRPr="003F3E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3E29">
              <w:rPr>
                <w:rFonts w:ascii="Arial" w:hAnsi="Arial" w:cs="Arial"/>
                <w:sz w:val="20"/>
                <w:szCs w:val="20"/>
              </w:rPr>
              <w:t>Segmente des Markts für RE</w:t>
            </w:r>
            <w:r w:rsidR="000214DA" w:rsidRPr="003F3E29">
              <w:rPr>
                <w:rFonts w:ascii="Arial" w:hAnsi="Arial" w:cs="Arial"/>
                <w:sz w:val="20"/>
                <w:szCs w:val="20"/>
              </w:rPr>
              <w:t>/EE</w:t>
            </w:r>
            <w:r w:rsidRPr="003F3E29">
              <w:rPr>
                <w:rFonts w:ascii="Arial" w:hAnsi="Arial" w:cs="Arial"/>
                <w:sz w:val="20"/>
                <w:szCs w:val="20"/>
              </w:rPr>
              <w:t xml:space="preserve"> sind entwickelt.</w:t>
            </w:r>
          </w:p>
          <w:p w:rsidR="00C90110" w:rsidRPr="003F3E29" w:rsidRDefault="00C901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</w:tcPr>
          <w:p w:rsidR="007B1113" w:rsidRPr="003F3E29" w:rsidRDefault="007B1113" w:rsidP="007B111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F3E29">
              <w:rPr>
                <w:rFonts w:ascii="Arial" w:hAnsi="Arial" w:cs="Arial"/>
                <w:sz w:val="20"/>
                <w:szCs w:val="20"/>
              </w:rPr>
              <w:t xml:space="preserve">B1) </w:t>
            </w:r>
            <w:r w:rsidR="00424913" w:rsidRPr="003F3E29">
              <w:rPr>
                <w:rFonts w:ascii="Arial" w:hAnsi="Arial" w:cs="Arial"/>
                <w:sz w:val="20"/>
                <w:szCs w:val="20"/>
              </w:rPr>
              <w:t xml:space="preserve">Zwei </w:t>
            </w:r>
            <w:r w:rsidRPr="003F3E29">
              <w:rPr>
                <w:rFonts w:ascii="Arial" w:hAnsi="Arial" w:cs="Arial"/>
                <w:sz w:val="20"/>
                <w:szCs w:val="20"/>
              </w:rPr>
              <w:t>Marktanalyse</w:t>
            </w:r>
            <w:r w:rsidR="00424913" w:rsidRPr="003F3E29">
              <w:rPr>
                <w:rFonts w:ascii="Arial" w:hAnsi="Arial" w:cs="Arial"/>
                <w:sz w:val="20"/>
                <w:szCs w:val="20"/>
              </w:rPr>
              <w:t>n</w:t>
            </w:r>
            <w:r w:rsidRPr="003F3E29">
              <w:rPr>
                <w:rFonts w:ascii="Arial" w:hAnsi="Arial" w:cs="Arial"/>
                <w:sz w:val="20"/>
                <w:szCs w:val="20"/>
              </w:rPr>
              <w:t xml:space="preserve"> sowie </w:t>
            </w:r>
            <w:r w:rsidR="00424913" w:rsidRPr="003F3E29">
              <w:rPr>
                <w:rFonts w:ascii="Arial" w:hAnsi="Arial" w:cs="Arial"/>
                <w:sz w:val="20"/>
                <w:szCs w:val="20"/>
              </w:rPr>
              <w:t xml:space="preserve">zwei </w:t>
            </w:r>
            <w:r w:rsidRPr="003F3E29">
              <w:rPr>
                <w:rFonts w:ascii="Arial" w:hAnsi="Arial" w:cs="Arial"/>
                <w:sz w:val="20"/>
                <w:szCs w:val="20"/>
              </w:rPr>
              <w:t>Sensibilisierungskampagne</w:t>
            </w:r>
            <w:r w:rsidR="00424913" w:rsidRPr="003F3E29">
              <w:rPr>
                <w:rFonts w:ascii="Arial" w:hAnsi="Arial" w:cs="Arial"/>
                <w:sz w:val="20"/>
                <w:szCs w:val="20"/>
              </w:rPr>
              <w:t>n</w:t>
            </w:r>
            <w:r w:rsidRPr="003F3E29">
              <w:rPr>
                <w:rFonts w:ascii="Arial" w:hAnsi="Arial" w:cs="Arial"/>
                <w:sz w:val="20"/>
                <w:szCs w:val="20"/>
              </w:rPr>
              <w:t xml:space="preserve"> für</w:t>
            </w:r>
            <w:r w:rsidR="000214DA" w:rsidRPr="003F3E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3E29">
              <w:rPr>
                <w:rFonts w:ascii="Arial" w:hAnsi="Arial" w:cs="Arial"/>
                <w:sz w:val="20"/>
                <w:szCs w:val="20"/>
              </w:rPr>
              <w:t>beschäftigungsintensive</w:t>
            </w:r>
            <w:r w:rsidR="000214DA" w:rsidRPr="003F3E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3E29">
              <w:rPr>
                <w:rFonts w:ascii="Arial" w:hAnsi="Arial" w:cs="Arial"/>
                <w:sz w:val="20"/>
                <w:szCs w:val="20"/>
              </w:rPr>
              <w:t>RE</w:t>
            </w:r>
            <w:r w:rsidR="000214DA" w:rsidRPr="003F3E29">
              <w:rPr>
                <w:rFonts w:ascii="Arial" w:hAnsi="Arial" w:cs="Arial"/>
                <w:sz w:val="20"/>
                <w:szCs w:val="20"/>
              </w:rPr>
              <w:t>/</w:t>
            </w:r>
            <w:r w:rsidRPr="003F3E29">
              <w:rPr>
                <w:rFonts w:ascii="Arial" w:hAnsi="Arial" w:cs="Arial"/>
                <w:sz w:val="20"/>
                <w:szCs w:val="20"/>
              </w:rPr>
              <w:t>EE-Anwendung</w:t>
            </w:r>
            <w:r w:rsidR="00424913" w:rsidRPr="003F3E29">
              <w:rPr>
                <w:rFonts w:ascii="Arial" w:hAnsi="Arial" w:cs="Arial"/>
                <w:sz w:val="20"/>
                <w:szCs w:val="20"/>
              </w:rPr>
              <w:t xml:space="preserve">en in </w:t>
            </w:r>
            <w:r w:rsidR="00A83A25" w:rsidRPr="003F3E29">
              <w:rPr>
                <w:rFonts w:ascii="Arial" w:hAnsi="Arial" w:cs="Arial"/>
                <w:sz w:val="20"/>
                <w:szCs w:val="20"/>
              </w:rPr>
              <w:t xml:space="preserve">zwei </w:t>
            </w:r>
            <w:r w:rsidR="00424913" w:rsidRPr="003F3E29">
              <w:rPr>
                <w:rFonts w:ascii="Arial" w:hAnsi="Arial" w:cs="Arial"/>
                <w:sz w:val="20"/>
                <w:szCs w:val="20"/>
              </w:rPr>
              <w:t xml:space="preserve">spezifischen Technologie- und Marktsegmenten </w:t>
            </w:r>
            <w:r w:rsidRPr="003F3E29">
              <w:rPr>
                <w:rFonts w:ascii="Arial" w:hAnsi="Arial" w:cs="Arial"/>
                <w:sz w:val="20"/>
                <w:szCs w:val="20"/>
              </w:rPr>
              <w:t>sind entwickelt.</w:t>
            </w:r>
          </w:p>
          <w:p w:rsidR="003F3E29" w:rsidRDefault="003F3E29" w:rsidP="007B111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7B1113" w:rsidRPr="003F3E29" w:rsidRDefault="007B1113" w:rsidP="007B111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F3E29">
              <w:rPr>
                <w:rFonts w:ascii="Arial" w:hAnsi="Arial" w:cs="Arial"/>
                <w:sz w:val="20"/>
                <w:szCs w:val="20"/>
              </w:rPr>
              <w:t>Basiswert: -</w:t>
            </w:r>
          </w:p>
          <w:p w:rsidR="007B1113" w:rsidRPr="003F3E29" w:rsidRDefault="007B1113" w:rsidP="007B111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F3E29">
              <w:rPr>
                <w:rFonts w:ascii="Arial" w:hAnsi="Arial" w:cs="Arial"/>
                <w:sz w:val="20"/>
                <w:szCs w:val="20"/>
              </w:rPr>
              <w:t xml:space="preserve">Zielwert: </w:t>
            </w:r>
            <w:r w:rsidR="00424913" w:rsidRPr="003F3E29">
              <w:rPr>
                <w:rFonts w:ascii="Arial" w:hAnsi="Arial" w:cs="Arial"/>
                <w:sz w:val="20"/>
                <w:szCs w:val="20"/>
              </w:rPr>
              <w:t>2</w:t>
            </w:r>
            <w:r w:rsidRPr="003F3E29">
              <w:rPr>
                <w:rFonts w:ascii="Arial" w:hAnsi="Arial" w:cs="Arial"/>
                <w:sz w:val="20"/>
                <w:szCs w:val="20"/>
              </w:rPr>
              <w:t xml:space="preserve"> Marktanalyse</w:t>
            </w:r>
            <w:r w:rsidR="00642A12" w:rsidRPr="003F3E29">
              <w:rPr>
                <w:rFonts w:ascii="Arial" w:hAnsi="Arial" w:cs="Arial"/>
                <w:sz w:val="20"/>
                <w:szCs w:val="20"/>
              </w:rPr>
              <w:t>n</w:t>
            </w:r>
            <w:r w:rsidRPr="003F3E29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424913" w:rsidRPr="003F3E29">
              <w:rPr>
                <w:rFonts w:ascii="Arial" w:hAnsi="Arial" w:cs="Arial"/>
                <w:sz w:val="20"/>
                <w:szCs w:val="20"/>
              </w:rPr>
              <w:t>2</w:t>
            </w:r>
            <w:r w:rsidRPr="003F3E29">
              <w:rPr>
                <w:rFonts w:ascii="Arial" w:hAnsi="Arial" w:cs="Arial"/>
                <w:sz w:val="20"/>
                <w:szCs w:val="20"/>
              </w:rPr>
              <w:t xml:space="preserve"> Sensibilisierungskampagne</w:t>
            </w:r>
            <w:r w:rsidR="00424913" w:rsidRPr="003F3E29">
              <w:rPr>
                <w:rFonts w:ascii="Arial" w:hAnsi="Arial" w:cs="Arial"/>
                <w:sz w:val="20"/>
                <w:szCs w:val="20"/>
              </w:rPr>
              <w:t>n</w:t>
            </w:r>
          </w:p>
          <w:p w:rsidR="00AA131E" w:rsidRPr="00B11FBA" w:rsidRDefault="00AA131E" w:rsidP="00AA131E">
            <w:pPr>
              <w:rPr>
                <w:ins w:id="38" w:author="UserLA3067" w:date="2016-06-29T12:47:00Z"/>
                <w:rFonts w:ascii="Arial" w:hAnsi="Arial" w:cs="Arial"/>
                <w:color w:val="FF0000"/>
                <w:sz w:val="20"/>
                <w:szCs w:val="20"/>
                <w:u w:val="single"/>
              </w:rPr>
            </w:pPr>
            <w:ins w:id="39" w:author="UserLA3067" w:date="2016-06-29T12:47:00Z">
              <w:r w:rsidRPr="00B11FBA">
                <w:rPr>
                  <w:rFonts w:ascii="Arial" w:hAnsi="Arial" w:cs="Arial"/>
                  <w:color w:val="FF0000"/>
                  <w:sz w:val="20"/>
                  <w:szCs w:val="20"/>
                  <w:u w:val="single"/>
                </w:rPr>
                <w:t>Istwert:</w:t>
              </w:r>
            </w:ins>
            <w:ins w:id="40" w:author="UserLA3067" w:date="2016-06-29T13:33:00Z">
              <w:r w:rsidR="00E84242" w:rsidRPr="00B11FBA">
                <w:rPr>
                  <w:rFonts w:ascii="Arial" w:hAnsi="Arial" w:cs="Arial"/>
                  <w:color w:val="FF0000"/>
                  <w:sz w:val="20"/>
                  <w:szCs w:val="20"/>
                  <w:u w:val="single"/>
                </w:rPr>
                <w:t xml:space="preserve"> </w:t>
              </w:r>
            </w:ins>
            <w:r w:rsidR="00CD30E8" w:rsidRPr="00B11FBA">
              <w:rPr>
                <w:rFonts w:ascii="Arial" w:hAnsi="Arial" w:cs="Arial"/>
                <w:color w:val="FF0000"/>
                <w:sz w:val="20"/>
                <w:szCs w:val="20"/>
                <w:u w:val="single"/>
              </w:rPr>
              <w:t>6</w:t>
            </w:r>
            <w:ins w:id="41" w:author="UserLA3067" w:date="2016-06-29T13:34:00Z">
              <w:r w:rsidR="00E84242" w:rsidRPr="00B11FBA">
                <w:rPr>
                  <w:rFonts w:ascii="Arial" w:hAnsi="Arial" w:cs="Arial"/>
                  <w:color w:val="FF0000"/>
                  <w:sz w:val="20"/>
                  <w:szCs w:val="20"/>
                  <w:u w:val="single"/>
                </w:rPr>
                <w:t xml:space="preserve"> Marktanalysen </w:t>
              </w:r>
            </w:ins>
            <w:r w:rsidR="00CD30E8" w:rsidRPr="00B11FBA">
              <w:rPr>
                <w:rFonts w:ascii="Arial" w:hAnsi="Arial" w:cs="Arial"/>
                <w:color w:val="FF0000"/>
                <w:sz w:val="20"/>
                <w:szCs w:val="20"/>
                <w:u w:val="single"/>
              </w:rPr>
              <w:t xml:space="preserve">und 6 </w:t>
            </w:r>
            <w:ins w:id="42" w:author="UserLA3067" w:date="2016-06-29T13:34:00Z">
              <w:r w:rsidR="00CD30E8" w:rsidRPr="00B11FBA">
                <w:rPr>
                  <w:rFonts w:ascii="Arial" w:hAnsi="Arial" w:cs="Arial"/>
                  <w:color w:val="FF0000"/>
                  <w:sz w:val="20"/>
                  <w:szCs w:val="20"/>
                  <w:u w:val="single"/>
                </w:rPr>
                <w:t>Sensibilisierungs</w:t>
              </w:r>
            </w:ins>
            <w:r w:rsidR="00CD30E8" w:rsidRPr="00B11FBA">
              <w:rPr>
                <w:rFonts w:ascii="Arial" w:hAnsi="Arial" w:cs="Arial"/>
                <w:color w:val="FF0000"/>
                <w:sz w:val="20"/>
                <w:szCs w:val="20"/>
                <w:u w:val="single"/>
              </w:rPr>
              <w:t>-</w:t>
            </w:r>
            <w:ins w:id="43" w:author="UserLA3067" w:date="2016-06-29T13:35:00Z">
              <w:r w:rsidR="00CD30E8" w:rsidRPr="00B11FBA">
                <w:rPr>
                  <w:rFonts w:ascii="Arial" w:hAnsi="Arial" w:cs="Arial"/>
                  <w:color w:val="FF0000"/>
                  <w:sz w:val="20"/>
                  <w:szCs w:val="20"/>
                  <w:u w:val="single"/>
                </w:rPr>
                <w:t>k</w:t>
              </w:r>
            </w:ins>
            <w:ins w:id="44" w:author="UserLA3067" w:date="2016-06-29T13:34:00Z">
              <w:r w:rsidR="00CD30E8" w:rsidRPr="00B11FBA">
                <w:rPr>
                  <w:rFonts w:ascii="Arial" w:hAnsi="Arial" w:cs="Arial"/>
                  <w:color w:val="FF0000"/>
                  <w:sz w:val="20"/>
                  <w:szCs w:val="20"/>
                  <w:u w:val="single"/>
                </w:rPr>
                <w:t xml:space="preserve">ampagnen </w:t>
              </w:r>
              <w:r w:rsidR="00E84242" w:rsidRPr="00B11FBA">
                <w:rPr>
                  <w:rFonts w:ascii="Arial" w:hAnsi="Arial" w:cs="Arial"/>
                  <w:color w:val="FF0000"/>
                  <w:sz w:val="20"/>
                  <w:szCs w:val="20"/>
                  <w:u w:val="single"/>
                </w:rPr>
                <w:t xml:space="preserve">für </w:t>
              </w:r>
            </w:ins>
            <w:ins w:id="45" w:author="UserLA3067" w:date="2016-06-29T13:35:00Z">
              <w:r w:rsidR="00E84242" w:rsidRPr="00B11FBA">
                <w:rPr>
                  <w:rFonts w:ascii="Arial" w:hAnsi="Arial" w:cs="Arial"/>
                  <w:color w:val="FF0000"/>
                  <w:sz w:val="20"/>
                  <w:szCs w:val="20"/>
                  <w:u w:val="single"/>
                </w:rPr>
                <w:t xml:space="preserve">3 Marktsegmente in </w:t>
              </w:r>
            </w:ins>
            <w:r w:rsidR="00CD30E8" w:rsidRPr="00B11FBA">
              <w:rPr>
                <w:rFonts w:ascii="Arial" w:hAnsi="Arial" w:cs="Arial"/>
                <w:color w:val="FF0000"/>
                <w:sz w:val="20"/>
                <w:szCs w:val="20"/>
                <w:u w:val="single"/>
              </w:rPr>
              <w:t>3</w:t>
            </w:r>
            <w:ins w:id="46" w:author="UserLA3067" w:date="2016-06-29T13:34:00Z">
              <w:r w:rsidR="00E84242" w:rsidRPr="00B11FBA">
                <w:rPr>
                  <w:rFonts w:ascii="Arial" w:hAnsi="Arial" w:cs="Arial"/>
                  <w:color w:val="FF0000"/>
                  <w:sz w:val="20"/>
                  <w:szCs w:val="20"/>
                  <w:u w:val="single"/>
                </w:rPr>
                <w:t xml:space="preserve"> Länder</w:t>
              </w:r>
            </w:ins>
            <w:ins w:id="47" w:author="UserLA3067" w:date="2016-06-29T13:35:00Z">
              <w:r w:rsidR="00E84242" w:rsidRPr="00B11FBA">
                <w:rPr>
                  <w:rFonts w:ascii="Arial" w:hAnsi="Arial" w:cs="Arial"/>
                  <w:color w:val="FF0000"/>
                  <w:sz w:val="20"/>
                  <w:szCs w:val="20"/>
                  <w:u w:val="single"/>
                </w:rPr>
                <w:t>n</w:t>
              </w:r>
            </w:ins>
          </w:p>
          <w:p w:rsidR="000214DA" w:rsidRPr="003F3E29" w:rsidRDefault="000214DA" w:rsidP="007B111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C90110" w:rsidRPr="003F3E29" w:rsidRDefault="007B1113" w:rsidP="000214D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F3E29">
              <w:rPr>
                <w:rFonts w:ascii="Arial" w:hAnsi="Arial" w:cs="Arial"/>
                <w:sz w:val="20"/>
                <w:szCs w:val="20"/>
              </w:rPr>
              <w:t xml:space="preserve">B2) Für </w:t>
            </w:r>
            <w:r w:rsidR="00424913" w:rsidRPr="003F3E29">
              <w:rPr>
                <w:rFonts w:ascii="Arial" w:hAnsi="Arial" w:cs="Arial"/>
                <w:sz w:val="20"/>
                <w:szCs w:val="20"/>
              </w:rPr>
              <w:t xml:space="preserve">die </w:t>
            </w:r>
            <w:r w:rsidRPr="003F3E29">
              <w:rPr>
                <w:rFonts w:ascii="Arial" w:hAnsi="Arial" w:cs="Arial"/>
                <w:sz w:val="20"/>
                <w:szCs w:val="20"/>
              </w:rPr>
              <w:t>Förderung</w:t>
            </w:r>
            <w:r w:rsidR="000214DA" w:rsidRPr="003F3E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3E29">
              <w:rPr>
                <w:rFonts w:ascii="Arial" w:hAnsi="Arial" w:cs="Arial"/>
                <w:sz w:val="20"/>
                <w:szCs w:val="20"/>
              </w:rPr>
              <w:t>beschäftigungs</w:t>
            </w:r>
            <w:r w:rsidR="000214DA" w:rsidRPr="003F3E29">
              <w:rPr>
                <w:rFonts w:ascii="Arial" w:hAnsi="Arial" w:cs="Arial"/>
                <w:sz w:val="20"/>
                <w:szCs w:val="20"/>
              </w:rPr>
              <w:t>-</w:t>
            </w:r>
            <w:r w:rsidRPr="003F3E29">
              <w:rPr>
                <w:rFonts w:ascii="Arial" w:hAnsi="Arial" w:cs="Arial"/>
                <w:sz w:val="20"/>
                <w:szCs w:val="20"/>
              </w:rPr>
              <w:t>intensive</w:t>
            </w:r>
            <w:r w:rsidR="00424913" w:rsidRPr="003F3E29">
              <w:rPr>
                <w:rFonts w:ascii="Arial" w:hAnsi="Arial" w:cs="Arial"/>
                <w:sz w:val="20"/>
                <w:szCs w:val="20"/>
              </w:rPr>
              <w:t>r</w:t>
            </w:r>
            <w:r w:rsidR="000214DA" w:rsidRPr="003F3E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3E29">
              <w:rPr>
                <w:rFonts w:ascii="Arial" w:hAnsi="Arial" w:cs="Arial"/>
                <w:sz w:val="20"/>
                <w:szCs w:val="20"/>
              </w:rPr>
              <w:t>RE</w:t>
            </w:r>
            <w:r w:rsidR="000214DA" w:rsidRPr="003F3E29">
              <w:rPr>
                <w:rFonts w:ascii="Arial" w:hAnsi="Arial" w:cs="Arial"/>
                <w:sz w:val="20"/>
                <w:szCs w:val="20"/>
              </w:rPr>
              <w:t>/EE</w:t>
            </w:r>
            <w:r w:rsidRPr="003F3E29">
              <w:rPr>
                <w:rFonts w:ascii="Arial" w:hAnsi="Arial" w:cs="Arial"/>
                <w:sz w:val="20"/>
                <w:szCs w:val="20"/>
              </w:rPr>
              <w:t>-</w:t>
            </w:r>
            <w:r w:rsidR="000214DA" w:rsidRPr="003F3E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3E29">
              <w:rPr>
                <w:rFonts w:ascii="Arial" w:hAnsi="Arial" w:cs="Arial"/>
                <w:sz w:val="20"/>
                <w:szCs w:val="20"/>
              </w:rPr>
              <w:t>Anwendung</w:t>
            </w:r>
            <w:r w:rsidR="00424913" w:rsidRPr="003F3E29">
              <w:rPr>
                <w:rFonts w:ascii="Arial" w:hAnsi="Arial" w:cs="Arial"/>
                <w:sz w:val="20"/>
                <w:szCs w:val="20"/>
              </w:rPr>
              <w:t>en</w:t>
            </w:r>
            <w:r w:rsidRPr="003F3E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83A25" w:rsidRPr="003F3E29">
              <w:rPr>
                <w:rFonts w:ascii="Arial" w:hAnsi="Arial" w:cs="Arial"/>
                <w:sz w:val="20"/>
                <w:szCs w:val="20"/>
              </w:rPr>
              <w:t xml:space="preserve">in zwei spezifischen Technologie- und Marktsegmenten </w:t>
            </w:r>
            <w:r w:rsidRPr="003F3E29">
              <w:rPr>
                <w:rFonts w:ascii="Arial" w:hAnsi="Arial" w:cs="Arial"/>
                <w:sz w:val="20"/>
                <w:szCs w:val="20"/>
              </w:rPr>
              <w:t>liegen neu entwickelte</w:t>
            </w:r>
            <w:r w:rsidR="000214DA" w:rsidRPr="003F3E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3E29">
              <w:rPr>
                <w:rFonts w:ascii="Arial" w:hAnsi="Arial" w:cs="Arial"/>
                <w:sz w:val="20"/>
                <w:szCs w:val="20"/>
              </w:rPr>
              <w:t>bzw. überarbeitete</w:t>
            </w:r>
            <w:r w:rsidR="000214DA" w:rsidRPr="003F3E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24913" w:rsidRPr="003F3E29">
              <w:rPr>
                <w:rFonts w:ascii="Arial" w:hAnsi="Arial" w:cs="Arial"/>
                <w:sz w:val="20"/>
                <w:szCs w:val="20"/>
              </w:rPr>
              <w:t xml:space="preserve"> Förderinstrumente und/oder Fördermaßnahmen </w:t>
            </w:r>
            <w:r w:rsidRPr="003F3E29">
              <w:rPr>
                <w:rFonts w:ascii="Arial" w:hAnsi="Arial" w:cs="Arial"/>
                <w:sz w:val="20"/>
                <w:szCs w:val="20"/>
              </w:rPr>
              <w:t>vor.</w:t>
            </w:r>
          </w:p>
          <w:p w:rsidR="003F3E29" w:rsidRDefault="003F3E29" w:rsidP="007B111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7B1113" w:rsidRPr="003F3E29" w:rsidRDefault="007B1113" w:rsidP="007B111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F3E29">
              <w:rPr>
                <w:rFonts w:ascii="Arial" w:hAnsi="Arial" w:cs="Arial"/>
                <w:sz w:val="20"/>
                <w:szCs w:val="20"/>
              </w:rPr>
              <w:t>Basiswert: -</w:t>
            </w:r>
          </w:p>
          <w:p w:rsidR="007B1113" w:rsidRPr="003F3E29" w:rsidRDefault="007B1113" w:rsidP="00A83A25">
            <w:pPr>
              <w:rPr>
                <w:ins w:id="48" w:author="UserLA3067" w:date="2016-06-29T12:47:00Z"/>
                <w:rFonts w:ascii="Arial" w:hAnsi="Arial" w:cs="Arial"/>
                <w:sz w:val="20"/>
                <w:szCs w:val="20"/>
              </w:rPr>
            </w:pPr>
            <w:r w:rsidRPr="003F3E29">
              <w:rPr>
                <w:rFonts w:ascii="Arial" w:hAnsi="Arial" w:cs="Arial"/>
                <w:sz w:val="20"/>
                <w:szCs w:val="20"/>
              </w:rPr>
              <w:t xml:space="preserve">Zielwert: </w:t>
            </w:r>
            <w:r w:rsidR="00A83A25" w:rsidRPr="003F3E29">
              <w:rPr>
                <w:rFonts w:ascii="Arial" w:hAnsi="Arial" w:cs="Arial"/>
                <w:sz w:val="20"/>
                <w:szCs w:val="20"/>
              </w:rPr>
              <w:t>2</w:t>
            </w:r>
          </w:p>
          <w:p w:rsidR="00AA131E" w:rsidRPr="00B11FBA" w:rsidRDefault="00AA131E" w:rsidP="00E84242">
            <w:pPr>
              <w:rPr>
                <w:rFonts w:ascii="Arial" w:hAnsi="Arial" w:cs="Arial"/>
                <w:color w:val="FF0000"/>
                <w:sz w:val="20"/>
                <w:szCs w:val="20"/>
                <w:u w:val="single"/>
              </w:rPr>
            </w:pPr>
            <w:ins w:id="49" w:author="UserLA3067" w:date="2016-06-29T12:47:00Z">
              <w:r w:rsidRPr="00B11FBA">
                <w:rPr>
                  <w:rFonts w:ascii="Arial" w:hAnsi="Arial" w:cs="Arial"/>
                  <w:color w:val="FF0000"/>
                  <w:sz w:val="20"/>
                  <w:szCs w:val="20"/>
                  <w:u w:val="single"/>
                </w:rPr>
                <w:t>Istwert:</w:t>
              </w:r>
            </w:ins>
            <w:ins w:id="50" w:author="UserLA3067" w:date="2016-06-29T13:36:00Z">
              <w:r w:rsidR="00E84242" w:rsidRPr="00B11FBA">
                <w:rPr>
                  <w:rFonts w:ascii="Arial" w:hAnsi="Arial" w:cs="Arial"/>
                  <w:color w:val="FF0000"/>
                  <w:sz w:val="20"/>
                  <w:szCs w:val="20"/>
                  <w:u w:val="single"/>
                </w:rPr>
                <w:t xml:space="preserve"> </w:t>
              </w:r>
            </w:ins>
            <w:r w:rsidR="00CC5467" w:rsidRPr="00B11FBA">
              <w:rPr>
                <w:rFonts w:ascii="Arial" w:hAnsi="Arial" w:cs="Arial"/>
                <w:color w:val="FF0000"/>
                <w:sz w:val="20"/>
                <w:szCs w:val="20"/>
                <w:u w:val="single"/>
              </w:rPr>
              <w:t xml:space="preserve">1 </w:t>
            </w:r>
            <w:r w:rsidR="00CD30E8" w:rsidRPr="00B11FBA">
              <w:rPr>
                <w:rFonts w:ascii="Arial" w:hAnsi="Arial" w:cs="Arial"/>
                <w:color w:val="FF0000"/>
                <w:sz w:val="20"/>
                <w:szCs w:val="20"/>
                <w:u w:val="single"/>
              </w:rPr>
              <w:t xml:space="preserve">Förderinstrument und </w:t>
            </w:r>
            <w:r w:rsidR="00CC5467" w:rsidRPr="00B11FBA">
              <w:rPr>
                <w:rFonts w:ascii="Arial" w:hAnsi="Arial" w:cs="Arial"/>
                <w:color w:val="FF0000"/>
                <w:sz w:val="20"/>
                <w:szCs w:val="20"/>
                <w:u w:val="single"/>
              </w:rPr>
              <w:t xml:space="preserve">4 </w:t>
            </w:r>
            <w:r w:rsidR="00CD30E8" w:rsidRPr="00B11FBA">
              <w:rPr>
                <w:rFonts w:ascii="Arial" w:hAnsi="Arial" w:cs="Arial"/>
                <w:color w:val="FF0000"/>
                <w:sz w:val="20"/>
                <w:szCs w:val="20"/>
                <w:u w:val="single"/>
              </w:rPr>
              <w:t>Fördermaßnahmen</w:t>
            </w:r>
            <w:r w:rsidR="00CD30E8" w:rsidRPr="00B11FBA">
              <w:rPr>
                <w:rFonts w:ascii="Arial" w:hAnsi="Arial" w:cs="Arial"/>
                <w:color w:val="FF0000"/>
                <w:sz w:val="20"/>
                <w:szCs w:val="20"/>
                <w:u w:val="single"/>
              </w:rPr>
              <w:t xml:space="preserve"> </w:t>
            </w:r>
            <w:ins w:id="51" w:author="UserLA3067" w:date="2016-06-29T13:34:00Z">
              <w:r w:rsidR="00CD30E8" w:rsidRPr="00B11FBA">
                <w:rPr>
                  <w:rFonts w:ascii="Arial" w:hAnsi="Arial" w:cs="Arial"/>
                  <w:color w:val="FF0000"/>
                  <w:sz w:val="20"/>
                  <w:szCs w:val="20"/>
                  <w:u w:val="single"/>
                </w:rPr>
                <w:t xml:space="preserve">für </w:t>
              </w:r>
            </w:ins>
            <w:ins w:id="52" w:author="UserLA3067" w:date="2016-06-29T13:35:00Z">
              <w:r w:rsidR="00CD30E8" w:rsidRPr="00B11FBA">
                <w:rPr>
                  <w:rFonts w:ascii="Arial" w:hAnsi="Arial" w:cs="Arial"/>
                  <w:color w:val="FF0000"/>
                  <w:sz w:val="20"/>
                  <w:szCs w:val="20"/>
                  <w:u w:val="single"/>
                </w:rPr>
                <w:t xml:space="preserve">3 Marktsegmente in </w:t>
              </w:r>
            </w:ins>
            <w:r w:rsidR="00CD30E8" w:rsidRPr="00B11FBA">
              <w:rPr>
                <w:rFonts w:ascii="Arial" w:hAnsi="Arial" w:cs="Arial"/>
                <w:color w:val="FF0000"/>
                <w:sz w:val="20"/>
                <w:szCs w:val="20"/>
                <w:u w:val="single"/>
              </w:rPr>
              <w:t>3</w:t>
            </w:r>
            <w:ins w:id="53" w:author="UserLA3067" w:date="2016-06-29T13:34:00Z">
              <w:r w:rsidR="00CD30E8" w:rsidRPr="00B11FBA">
                <w:rPr>
                  <w:rFonts w:ascii="Arial" w:hAnsi="Arial" w:cs="Arial"/>
                  <w:color w:val="FF0000"/>
                  <w:sz w:val="20"/>
                  <w:szCs w:val="20"/>
                  <w:u w:val="single"/>
                </w:rPr>
                <w:t xml:space="preserve"> Länder</w:t>
              </w:r>
            </w:ins>
            <w:ins w:id="54" w:author="UserLA3067" w:date="2016-06-29T13:35:00Z">
              <w:r w:rsidR="00CD30E8" w:rsidRPr="00B11FBA">
                <w:rPr>
                  <w:rFonts w:ascii="Arial" w:hAnsi="Arial" w:cs="Arial"/>
                  <w:color w:val="FF0000"/>
                  <w:sz w:val="20"/>
                  <w:szCs w:val="20"/>
                  <w:u w:val="single"/>
                </w:rPr>
                <w:t>n</w:t>
              </w:r>
            </w:ins>
            <w:r w:rsidR="00CC5467" w:rsidRPr="00B11FBA">
              <w:rPr>
                <w:rFonts w:ascii="Arial" w:hAnsi="Arial" w:cs="Arial"/>
                <w:color w:val="FF0000"/>
                <w:sz w:val="20"/>
                <w:szCs w:val="20"/>
                <w:u w:val="single"/>
              </w:rPr>
              <w:t xml:space="preserve"> (weitere in Vorbereitung)</w:t>
            </w:r>
          </w:p>
          <w:p w:rsidR="00F7484D" w:rsidRPr="003F3E29" w:rsidRDefault="00F7484D" w:rsidP="00E842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</w:tcPr>
          <w:p w:rsidR="00C90110" w:rsidRPr="003F3E29" w:rsidRDefault="007B1113" w:rsidP="000214D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F3E29">
              <w:rPr>
                <w:rFonts w:ascii="Arial" w:hAnsi="Arial" w:cs="Arial"/>
                <w:sz w:val="20"/>
                <w:szCs w:val="20"/>
              </w:rPr>
              <w:t>B1) Dokumentation der Marktanalyse</w:t>
            </w:r>
            <w:r w:rsidR="00424913" w:rsidRPr="003F3E29">
              <w:rPr>
                <w:rFonts w:ascii="Arial" w:hAnsi="Arial" w:cs="Arial"/>
                <w:sz w:val="20"/>
                <w:szCs w:val="20"/>
              </w:rPr>
              <w:t>n</w:t>
            </w:r>
            <w:r w:rsidR="000214DA" w:rsidRPr="003F3E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3E29">
              <w:rPr>
                <w:rFonts w:ascii="Arial" w:hAnsi="Arial" w:cs="Arial"/>
                <w:sz w:val="20"/>
                <w:szCs w:val="20"/>
              </w:rPr>
              <w:t>und Sensibilisierungskampagne</w:t>
            </w:r>
            <w:r w:rsidR="00424913" w:rsidRPr="003F3E29">
              <w:rPr>
                <w:rFonts w:ascii="Arial" w:hAnsi="Arial" w:cs="Arial"/>
                <w:sz w:val="20"/>
                <w:szCs w:val="20"/>
              </w:rPr>
              <w:t>n</w:t>
            </w:r>
            <w:r w:rsidR="00B67C47" w:rsidRPr="003F3E29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0214DA" w:rsidRPr="003F3E29" w:rsidRDefault="000214DA" w:rsidP="007B1113">
            <w:pPr>
              <w:rPr>
                <w:rFonts w:ascii="Arial" w:hAnsi="Arial" w:cs="Arial"/>
                <w:sz w:val="20"/>
                <w:szCs w:val="20"/>
              </w:rPr>
            </w:pPr>
          </w:p>
          <w:p w:rsidR="000214DA" w:rsidRPr="003F3E29" w:rsidRDefault="000214DA" w:rsidP="007B1113">
            <w:pPr>
              <w:rPr>
                <w:rFonts w:ascii="Arial" w:hAnsi="Arial" w:cs="Arial"/>
                <w:sz w:val="20"/>
                <w:szCs w:val="20"/>
              </w:rPr>
            </w:pPr>
          </w:p>
          <w:p w:rsidR="00424913" w:rsidRPr="003F3E29" w:rsidRDefault="00424913" w:rsidP="007B1113">
            <w:pPr>
              <w:rPr>
                <w:rFonts w:ascii="Arial" w:hAnsi="Arial" w:cs="Arial"/>
                <w:sz w:val="20"/>
                <w:szCs w:val="20"/>
              </w:rPr>
            </w:pPr>
          </w:p>
          <w:p w:rsidR="00272E86" w:rsidRDefault="00272E86" w:rsidP="007B1113">
            <w:pPr>
              <w:rPr>
                <w:rFonts w:ascii="Arial" w:hAnsi="Arial" w:cs="Arial"/>
                <w:sz w:val="20"/>
                <w:szCs w:val="20"/>
              </w:rPr>
            </w:pPr>
          </w:p>
          <w:p w:rsidR="00060AB2" w:rsidRDefault="00060AB2" w:rsidP="007B1113">
            <w:pPr>
              <w:rPr>
                <w:rFonts w:ascii="Arial" w:hAnsi="Arial" w:cs="Arial"/>
                <w:sz w:val="20"/>
                <w:szCs w:val="20"/>
              </w:rPr>
            </w:pPr>
          </w:p>
          <w:p w:rsidR="00060AB2" w:rsidRDefault="00060AB2" w:rsidP="007B1113">
            <w:pPr>
              <w:rPr>
                <w:rFonts w:ascii="Arial" w:hAnsi="Arial" w:cs="Arial"/>
                <w:sz w:val="20"/>
                <w:szCs w:val="20"/>
              </w:rPr>
            </w:pPr>
          </w:p>
          <w:p w:rsidR="00060AB2" w:rsidRPr="003F3E29" w:rsidRDefault="00060AB2" w:rsidP="007B1113">
            <w:pPr>
              <w:rPr>
                <w:rFonts w:ascii="Arial" w:hAnsi="Arial" w:cs="Arial"/>
                <w:sz w:val="20"/>
                <w:szCs w:val="20"/>
              </w:rPr>
            </w:pPr>
          </w:p>
          <w:p w:rsidR="00424913" w:rsidRPr="003F3E29" w:rsidRDefault="00424913" w:rsidP="007B1113">
            <w:pPr>
              <w:rPr>
                <w:rFonts w:ascii="Arial" w:hAnsi="Arial" w:cs="Arial"/>
                <w:sz w:val="20"/>
                <w:szCs w:val="20"/>
              </w:rPr>
            </w:pPr>
          </w:p>
          <w:p w:rsidR="007B1113" w:rsidRPr="003F3E29" w:rsidRDefault="007B1113" w:rsidP="007B1113">
            <w:pPr>
              <w:rPr>
                <w:rFonts w:ascii="Arial" w:hAnsi="Arial" w:cs="Arial"/>
                <w:sz w:val="20"/>
                <w:szCs w:val="20"/>
              </w:rPr>
            </w:pPr>
            <w:r w:rsidRPr="003F3E29">
              <w:rPr>
                <w:rFonts w:ascii="Arial" w:hAnsi="Arial" w:cs="Arial"/>
                <w:sz w:val="20"/>
                <w:szCs w:val="20"/>
              </w:rPr>
              <w:t xml:space="preserve">B2) </w:t>
            </w:r>
            <w:r w:rsidR="00424913" w:rsidRPr="003F3E29">
              <w:rPr>
                <w:rFonts w:ascii="Arial" w:hAnsi="Arial" w:cs="Arial"/>
                <w:sz w:val="20"/>
                <w:szCs w:val="20"/>
              </w:rPr>
              <w:t>Dokumentation der Förderinstrumente und/oder Fördermaßnahmen</w:t>
            </w:r>
            <w:r w:rsidR="00B67C47" w:rsidRPr="003F3E29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261" w:type="dxa"/>
          </w:tcPr>
          <w:p w:rsidR="00C90110" w:rsidRPr="003F3E29" w:rsidRDefault="007B1113" w:rsidP="000214D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F3E29">
              <w:rPr>
                <w:rFonts w:ascii="Arial" w:hAnsi="Arial" w:cs="Arial"/>
                <w:sz w:val="20"/>
                <w:szCs w:val="20"/>
              </w:rPr>
              <w:t>B1) Der politische Wille zur</w:t>
            </w:r>
            <w:r w:rsidR="000214DA" w:rsidRPr="003F3E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3E29">
              <w:rPr>
                <w:rFonts w:ascii="Arial" w:hAnsi="Arial" w:cs="Arial"/>
                <w:sz w:val="20"/>
                <w:szCs w:val="20"/>
              </w:rPr>
              <w:t>Förderung der ausgewählten</w:t>
            </w:r>
            <w:r w:rsidR="000214DA" w:rsidRPr="003F3E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3E29">
              <w:rPr>
                <w:rFonts w:ascii="Arial" w:hAnsi="Arial" w:cs="Arial"/>
                <w:sz w:val="20"/>
                <w:szCs w:val="20"/>
              </w:rPr>
              <w:t>Technologie ist vorhanden.</w:t>
            </w:r>
          </w:p>
          <w:p w:rsidR="000214DA" w:rsidRPr="003F3E29" w:rsidRDefault="000214DA" w:rsidP="007B111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0214DA" w:rsidRPr="003F3E29" w:rsidRDefault="000214DA" w:rsidP="007B111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bookmarkStart w:id="55" w:name="_GoBack"/>
            <w:bookmarkEnd w:id="55"/>
          </w:p>
          <w:p w:rsidR="00272E86" w:rsidRDefault="00272E86" w:rsidP="007B111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060AB2" w:rsidRDefault="00060AB2" w:rsidP="007B111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060AB2" w:rsidRDefault="00060AB2" w:rsidP="007B111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060AB2" w:rsidRPr="003F3E29" w:rsidRDefault="00060AB2" w:rsidP="007B111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424913" w:rsidRPr="003F3E29" w:rsidRDefault="00424913" w:rsidP="000214D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424913" w:rsidRPr="003F3E29" w:rsidRDefault="00424913" w:rsidP="000214D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7B1113" w:rsidRPr="003F3E29" w:rsidRDefault="007B1113" w:rsidP="000214D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F3E29">
              <w:rPr>
                <w:rFonts w:ascii="Arial" w:hAnsi="Arial" w:cs="Arial"/>
                <w:sz w:val="20"/>
                <w:szCs w:val="20"/>
              </w:rPr>
              <w:t>B2) Der politische Wille zur</w:t>
            </w:r>
            <w:r w:rsidR="000214DA" w:rsidRPr="003F3E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3E29">
              <w:rPr>
                <w:rFonts w:ascii="Arial" w:hAnsi="Arial" w:cs="Arial"/>
                <w:sz w:val="20"/>
                <w:szCs w:val="20"/>
              </w:rPr>
              <w:t>Förderung der</w:t>
            </w:r>
            <w:r w:rsidR="000214DA" w:rsidRPr="003F3E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3E29">
              <w:rPr>
                <w:rFonts w:ascii="Arial" w:hAnsi="Arial" w:cs="Arial"/>
                <w:sz w:val="20"/>
                <w:szCs w:val="20"/>
              </w:rPr>
              <w:t>ausgewählten Technologie</w:t>
            </w:r>
            <w:r w:rsidR="000214DA" w:rsidRPr="003F3E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3E29">
              <w:rPr>
                <w:rFonts w:ascii="Arial" w:hAnsi="Arial" w:cs="Arial"/>
                <w:sz w:val="20"/>
                <w:szCs w:val="20"/>
              </w:rPr>
              <w:t>ist vorhanden.</w:t>
            </w:r>
          </w:p>
        </w:tc>
      </w:tr>
      <w:tr w:rsidR="00C90110" w:rsidRPr="003F3E29" w:rsidTr="006963A0">
        <w:tc>
          <w:tcPr>
            <w:tcW w:w="2660" w:type="dxa"/>
          </w:tcPr>
          <w:p w:rsidR="007B1113" w:rsidRPr="003F3E29" w:rsidRDefault="007B1113" w:rsidP="007B111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3F3E29">
              <w:rPr>
                <w:rFonts w:ascii="Arial" w:hAnsi="Arial" w:cs="Arial"/>
                <w:b/>
                <w:sz w:val="20"/>
                <w:szCs w:val="20"/>
              </w:rPr>
              <w:t>Output C:</w:t>
            </w:r>
          </w:p>
          <w:p w:rsidR="00C90110" w:rsidRPr="003F3E29" w:rsidRDefault="007B1113" w:rsidP="007B1113">
            <w:pPr>
              <w:rPr>
                <w:rFonts w:ascii="Arial" w:hAnsi="Arial" w:cs="Arial"/>
                <w:sz w:val="20"/>
                <w:szCs w:val="20"/>
              </w:rPr>
            </w:pPr>
            <w:r w:rsidRPr="003F3E29">
              <w:rPr>
                <w:rFonts w:ascii="Arial" w:hAnsi="Arial" w:cs="Arial"/>
                <w:sz w:val="20"/>
                <w:szCs w:val="20"/>
              </w:rPr>
              <w:t xml:space="preserve">Neue </w:t>
            </w:r>
            <w:r w:rsidR="00C71579" w:rsidRPr="003F3E29">
              <w:rPr>
                <w:rFonts w:ascii="Arial" w:hAnsi="Arial" w:cs="Arial"/>
                <w:sz w:val="20"/>
                <w:szCs w:val="20"/>
              </w:rPr>
              <w:t xml:space="preserve">praxisorientierte </w:t>
            </w:r>
            <w:r w:rsidRPr="003F3E29">
              <w:rPr>
                <w:rFonts w:ascii="Arial" w:hAnsi="Arial" w:cs="Arial"/>
                <w:sz w:val="20"/>
                <w:szCs w:val="20"/>
              </w:rPr>
              <w:t>Aus- und Fortbildungsangebote</w:t>
            </w:r>
            <w:r w:rsidR="000214DA" w:rsidRPr="003F3E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3E29">
              <w:rPr>
                <w:rFonts w:ascii="Arial" w:hAnsi="Arial" w:cs="Arial"/>
                <w:sz w:val="20"/>
                <w:szCs w:val="20"/>
              </w:rPr>
              <w:t xml:space="preserve">sowie </w:t>
            </w:r>
            <w:r w:rsidR="00C71579" w:rsidRPr="003F3E29">
              <w:rPr>
                <w:rFonts w:ascii="Arial" w:hAnsi="Arial" w:cs="Arial"/>
                <w:sz w:val="20"/>
                <w:szCs w:val="20"/>
              </w:rPr>
              <w:t xml:space="preserve">angepasste </w:t>
            </w:r>
            <w:r w:rsidRPr="003F3E29">
              <w:rPr>
                <w:rFonts w:ascii="Arial" w:hAnsi="Arial" w:cs="Arial"/>
                <w:sz w:val="20"/>
                <w:szCs w:val="20"/>
              </w:rPr>
              <w:t>Qualitätssicherungssysteme</w:t>
            </w:r>
            <w:r w:rsidR="000214DA" w:rsidRPr="003F3E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3E29">
              <w:rPr>
                <w:rFonts w:ascii="Arial" w:hAnsi="Arial" w:cs="Arial"/>
                <w:sz w:val="20"/>
                <w:szCs w:val="20"/>
              </w:rPr>
              <w:t xml:space="preserve">für </w:t>
            </w:r>
            <w:r w:rsidR="00A83A25" w:rsidRPr="003F3E29">
              <w:rPr>
                <w:rFonts w:ascii="Arial" w:hAnsi="Arial" w:cs="Arial"/>
                <w:sz w:val="20"/>
                <w:szCs w:val="20"/>
              </w:rPr>
              <w:t xml:space="preserve">spezifische, beschäftigungsintensive </w:t>
            </w:r>
            <w:r w:rsidRPr="003F3E29">
              <w:rPr>
                <w:rFonts w:ascii="Arial" w:hAnsi="Arial" w:cs="Arial"/>
                <w:sz w:val="20"/>
                <w:szCs w:val="20"/>
              </w:rPr>
              <w:t>RE</w:t>
            </w:r>
            <w:r w:rsidR="000214DA" w:rsidRPr="003F3E29">
              <w:rPr>
                <w:rFonts w:ascii="Arial" w:hAnsi="Arial" w:cs="Arial"/>
                <w:sz w:val="20"/>
                <w:szCs w:val="20"/>
              </w:rPr>
              <w:t>/EE</w:t>
            </w:r>
            <w:r w:rsidRPr="003F3E29">
              <w:rPr>
                <w:rFonts w:ascii="Arial" w:hAnsi="Arial" w:cs="Arial"/>
                <w:sz w:val="20"/>
                <w:szCs w:val="20"/>
              </w:rPr>
              <w:t>-Marktsegmente</w:t>
            </w:r>
            <w:r w:rsidR="000214DA" w:rsidRPr="003F3E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3E29">
              <w:rPr>
                <w:rFonts w:ascii="Arial" w:hAnsi="Arial" w:cs="Arial"/>
                <w:sz w:val="20"/>
                <w:szCs w:val="20"/>
              </w:rPr>
              <w:t>sind entwickelt.</w:t>
            </w:r>
          </w:p>
        </w:tc>
        <w:tc>
          <w:tcPr>
            <w:tcW w:w="5528" w:type="dxa"/>
          </w:tcPr>
          <w:p w:rsidR="007B1113" w:rsidRPr="003F3E29" w:rsidRDefault="00B11FBA" w:rsidP="007B111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="007B1113" w:rsidRPr="003F3E29">
              <w:rPr>
                <w:rFonts w:ascii="Arial" w:hAnsi="Arial" w:cs="Arial"/>
                <w:sz w:val="20"/>
                <w:szCs w:val="20"/>
              </w:rPr>
              <w:t>1)</w:t>
            </w:r>
            <w:r w:rsidR="000214DA" w:rsidRPr="003F3E29">
              <w:rPr>
                <w:rFonts w:ascii="Arial" w:hAnsi="Arial" w:cs="Arial"/>
                <w:sz w:val="20"/>
                <w:szCs w:val="20"/>
              </w:rPr>
              <w:t xml:space="preserve"> Curricula sowie Schulungsunterl</w:t>
            </w:r>
            <w:r w:rsidR="007B1113" w:rsidRPr="003F3E29">
              <w:rPr>
                <w:rFonts w:ascii="Arial" w:hAnsi="Arial" w:cs="Arial"/>
                <w:sz w:val="20"/>
                <w:szCs w:val="20"/>
              </w:rPr>
              <w:t>agen</w:t>
            </w:r>
            <w:r w:rsidR="000214DA" w:rsidRPr="003F3E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42A12" w:rsidRPr="003F3E29">
              <w:rPr>
                <w:rFonts w:ascii="Arial" w:hAnsi="Arial" w:cs="Arial"/>
                <w:sz w:val="20"/>
                <w:szCs w:val="20"/>
              </w:rPr>
              <w:t>und –</w:t>
            </w:r>
            <w:proofErr w:type="spellStart"/>
            <w:r w:rsidR="00642A12" w:rsidRPr="003F3E29">
              <w:rPr>
                <w:rFonts w:ascii="Arial" w:hAnsi="Arial" w:cs="Arial"/>
                <w:sz w:val="20"/>
                <w:szCs w:val="20"/>
              </w:rPr>
              <w:t>standards</w:t>
            </w:r>
            <w:proofErr w:type="spellEnd"/>
            <w:r w:rsidR="00642A12" w:rsidRPr="003F3E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B1113" w:rsidRPr="003F3E29">
              <w:rPr>
                <w:rFonts w:ascii="Arial" w:hAnsi="Arial" w:cs="Arial"/>
                <w:sz w:val="20"/>
                <w:szCs w:val="20"/>
              </w:rPr>
              <w:t xml:space="preserve">für neue </w:t>
            </w:r>
            <w:r w:rsidR="00642A12" w:rsidRPr="003F3E29">
              <w:rPr>
                <w:rFonts w:ascii="Arial" w:hAnsi="Arial" w:cs="Arial"/>
                <w:sz w:val="20"/>
                <w:szCs w:val="20"/>
              </w:rPr>
              <w:t xml:space="preserve">praxisorientierte </w:t>
            </w:r>
            <w:r w:rsidR="00A83A25" w:rsidRPr="003F3E29">
              <w:rPr>
                <w:rFonts w:ascii="Arial" w:hAnsi="Arial" w:cs="Arial"/>
                <w:sz w:val="20"/>
                <w:szCs w:val="20"/>
              </w:rPr>
              <w:t xml:space="preserve">RE/EE </w:t>
            </w:r>
            <w:r w:rsidR="007B1113" w:rsidRPr="003F3E29">
              <w:rPr>
                <w:rFonts w:ascii="Arial" w:hAnsi="Arial" w:cs="Arial"/>
                <w:sz w:val="20"/>
                <w:szCs w:val="20"/>
              </w:rPr>
              <w:t>Aus- und</w:t>
            </w:r>
            <w:r w:rsidR="000214DA" w:rsidRPr="003F3E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B1113" w:rsidRPr="003F3E29">
              <w:rPr>
                <w:rFonts w:ascii="Arial" w:hAnsi="Arial" w:cs="Arial"/>
                <w:sz w:val="20"/>
                <w:szCs w:val="20"/>
              </w:rPr>
              <w:t>Fortbildungsangebote liegen in</w:t>
            </w:r>
            <w:r w:rsidR="000214DA" w:rsidRPr="003F3E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B1113" w:rsidRPr="003F3E29">
              <w:rPr>
                <w:rFonts w:ascii="Arial" w:hAnsi="Arial" w:cs="Arial"/>
                <w:sz w:val="20"/>
                <w:szCs w:val="20"/>
              </w:rPr>
              <w:t>zwei Ländern vor.</w:t>
            </w:r>
          </w:p>
          <w:p w:rsidR="003F3E29" w:rsidRDefault="003F3E29" w:rsidP="007B111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7B1113" w:rsidRPr="003F3E29" w:rsidRDefault="007B1113" w:rsidP="007B111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F3E29">
              <w:rPr>
                <w:rFonts w:ascii="Arial" w:hAnsi="Arial" w:cs="Arial"/>
                <w:sz w:val="20"/>
                <w:szCs w:val="20"/>
              </w:rPr>
              <w:t>Basiswert: -</w:t>
            </w:r>
          </w:p>
          <w:p w:rsidR="007B1113" w:rsidRPr="003F3E29" w:rsidRDefault="007B1113" w:rsidP="007B111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F3E29">
              <w:rPr>
                <w:rFonts w:ascii="Arial" w:hAnsi="Arial" w:cs="Arial"/>
                <w:sz w:val="20"/>
                <w:szCs w:val="20"/>
              </w:rPr>
              <w:t>Zielwert: 2</w:t>
            </w:r>
          </w:p>
          <w:p w:rsidR="00AA131E" w:rsidRPr="00B11FBA" w:rsidRDefault="00AA131E" w:rsidP="00AA131E">
            <w:pPr>
              <w:rPr>
                <w:ins w:id="56" w:author="UserLA3067" w:date="2016-06-29T12:47:00Z"/>
                <w:rFonts w:ascii="Arial" w:hAnsi="Arial" w:cs="Arial"/>
                <w:color w:val="FF0000"/>
                <w:sz w:val="20"/>
                <w:szCs w:val="20"/>
                <w:u w:val="single"/>
              </w:rPr>
            </w:pPr>
            <w:ins w:id="57" w:author="UserLA3067" w:date="2016-06-29T12:47:00Z">
              <w:r w:rsidRPr="00B11FBA">
                <w:rPr>
                  <w:rFonts w:ascii="Arial" w:hAnsi="Arial" w:cs="Arial"/>
                  <w:color w:val="FF0000"/>
                  <w:sz w:val="20"/>
                  <w:szCs w:val="20"/>
                  <w:u w:val="single"/>
                </w:rPr>
                <w:t>Istwert:</w:t>
              </w:r>
            </w:ins>
            <w:ins w:id="58" w:author="UserLA3067" w:date="2016-06-29T13:40:00Z">
              <w:r w:rsidR="00E84242" w:rsidRPr="00B11FBA">
                <w:rPr>
                  <w:rFonts w:ascii="Arial" w:hAnsi="Arial" w:cs="Arial"/>
                  <w:color w:val="FF0000"/>
                  <w:sz w:val="20"/>
                  <w:szCs w:val="20"/>
                  <w:u w:val="single"/>
                </w:rPr>
                <w:t xml:space="preserve"> </w:t>
              </w:r>
            </w:ins>
            <w:r w:rsidR="00CC5467" w:rsidRPr="00B11FBA">
              <w:rPr>
                <w:rFonts w:ascii="Arial" w:hAnsi="Arial" w:cs="Arial"/>
                <w:color w:val="FF0000"/>
                <w:sz w:val="20"/>
                <w:szCs w:val="20"/>
                <w:u w:val="single"/>
              </w:rPr>
              <w:t>12</w:t>
            </w:r>
            <w:ins w:id="59" w:author="UserLA3067" w:date="2016-06-29T13:40:00Z">
              <w:r w:rsidR="00E84242" w:rsidRPr="00B11FBA">
                <w:rPr>
                  <w:rFonts w:ascii="Arial" w:hAnsi="Arial" w:cs="Arial"/>
                  <w:color w:val="FF0000"/>
                  <w:sz w:val="20"/>
                  <w:szCs w:val="20"/>
                  <w:u w:val="single"/>
                </w:rPr>
                <w:t xml:space="preserve"> Schulungs</w:t>
              </w:r>
            </w:ins>
            <w:ins w:id="60" w:author="UserLA3067" w:date="2016-06-29T13:41:00Z">
              <w:r w:rsidR="00E84242" w:rsidRPr="00B11FBA">
                <w:rPr>
                  <w:rFonts w:ascii="Arial" w:hAnsi="Arial" w:cs="Arial"/>
                  <w:color w:val="FF0000"/>
                  <w:sz w:val="20"/>
                  <w:szCs w:val="20"/>
                  <w:u w:val="single"/>
                </w:rPr>
                <w:t>programme</w:t>
              </w:r>
            </w:ins>
            <w:ins w:id="61" w:author="UserLA3067" w:date="2016-06-29T13:40:00Z">
              <w:r w:rsidR="00E84242" w:rsidRPr="00B11FBA">
                <w:rPr>
                  <w:rFonts w:ascii="Arial" w:hAnsi="Arial" w:cs="Arial"/>
                  <w:color w:val="FF0000"/>
                  <w:sz w:val="20"/>
                  <w:szCs w:val="20"/>
                  <w:u w:val="single"/>
                </w:rPr>
                <w:t xml:space="preserve"> in </w:t>
              </w:r>
            </w:ins>
            <w:r w:rsidR="00CC5467" w:rsidRPr="00B11FBA">
              <w:rPr>
                <w:rFonts w:ascii="Arial" w:hAnsi="Arial" w:cs="Arial"/>
                <w:color w:val="FF0000"/>
                <w:sz w:val="20"/>
                <w:szCs w:val="20"/>
                <w:u w:val="single"/>
              </w:rPr>
              <w:t>3</w:t>
            </w:r>
            <w:ins w:id="62" w:author="UserLA3067" w:date="2016-06-29T13:40:00Z">
              <w:r w:rsidR="00E84242" w:rsidRPr="00B11FBA">
                <w:rPr>
                  <w:rFonts w:ascii="Arial" w:hAnsi="Arial" w:cs="Arial"/>
                  <w:color w:val="FF0000"/>
                  <w:sz w:val="20"/>
                  <w:szCs w:val="20"/>
                  <w:u w:val="single"/>
                </w:rPr>
                <w:t xml:space="preserve"> Ländern</w:t>
              </w:r>
            </w:ins>
          </w:p>
          <w:p w:rsidR="000214DA" w:rsidRPr="003F3E29" w:rsidRDefault="000214DA" w:rsidP="007B111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7B1113" w:rsidRPr="003F3E29" w:rsidRDefault="007B1113" w:rsidP="007B111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F3E29">
              <w:rPr>
                <w:rFonts w:ascii="Arial" w:hAnsi="Arial" w:cs="Arial"/>
                <w:sz w:val="20"/>
                <w:szCs w:val="20"/>
              </w:rPr>
              <w:t>C2) Für zwei ausgewählte RE</w:t>
            </w:r>
            <w:r w:rsidR="000214DA" w:rsidRPr="003F3E29">
              <w:rPr>
                <w:rFonts w:ascii="Arial" w:hAnsi="Arial" w:cs="Arial"/>
                <w:sz w:val="20"/>
                <w:szCs w:val="20"/>
              </w:rPr>
              <w:t>/EE</w:t>
            </w:r>
            <w:r w:rsidRPr="003F3E29">
              <w:rPr>
                <w:rFonts w:ascii="Arial" w:hAnsi="Arial" w:cs="Arial"/>
                <w:sz w:val="20"/>
                <w:szCs w:val="20"/>
              </w:rPr>
              <w:t>-Marktsegmente sind</w:t>
            </w:r>
            <w:r w:rsidR="000214DA" w:rsidRPr="003F3E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71579" w:rsidRPr="003F3E29">
              <w:rPr>
                <w:rFonts w:ascii="Arial" w:hAnsi="Arial" w:cs="Arial"/>
                <w:sz w:val="20"/>
                <w:szCs w:val="20"/>
              </w:rPr>
              <w:t xml:space="preserve">angepasste </w:t>
            </w:r>
            <w:r w:rsidRPr="003F3E29">
              <w:rPr>
                <w:rFonts w:ascii="Arial" w:hAnsi="Arial" w:cs="Arial"/>
                <w:sz w:val="20"/>
                <w:szCs w:val="20"/>
              </w:rPr>
              <w:t>Systeme zur Sicherung der</w:t>
            </w:r>
            <w:r w:rsidR="000214DA" w:rsidRPr="003F3E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3E29">
              <w:rPr>
                <w:rFonts w:ascii="Arial" w:hAnsi="Arial" w:cs="Arial"/>
                <w:sz w:val="20"/>
                <w:szCs w:val="20"/>
              </w:rPr>
              <w:t xml:space="preserve">Qualität von Produkten und </w:t>
            </w:r>
            <w:r w:rsidR="00A83A25" w:rsidRPr="003F3E29">
              <w:rPr>
                <w:rFonts w:ascii="Arial" w:hAnsi="Arial" w:cs="Arial"/>
                <w:sz w:val="20"/>
                <w:szCs w:val="20"/>
              </w:rPr>
              <w:t>D</w:t>
            </w:r>
            <w:r w:rsidRPr="003F3E29">
              <w:rPr>
                <w:rFonts w:ascii="Arial" w:hAnsi="Arial" w:cs="Arial"/>
                <w:sz w:val="20"/>
                <w:szCs w:val="20"/>
              </w:rPr>
              <w:t>ienstleistungen</w:t>
            </w:r>
            <w:r w:rsidR="000214DA" w:rsidRPr="003F3E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3E29">
              <w:rPr>
                <w:rFonts w:ascii="Arial" w:hAnsi="Arial" w:cs="Arial"/>
                <w:sz w:val="20"/>
                <w:szCs w:val="20"/>
              </w:rPr>
              <w:t>entwickelt.</w:t>
            </w:r>
          </w:p>
          <w:p w:rsidR="003F3E29" w:rsidRDefault="003F3E29" w:rsidP="007B111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7B1113" w:rsidRPr="003F3E29" w:rsidRDefault="007B1113" w:rsidP="007B111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F3E29">
              <w:rPr>
                <w:rFonts w:ascii="Arial" w:hAnsi="Arial" w:cs="Arial"/>
                <w:sz w:val="20"/>
                <w:szCs w:val="20"/>
              </w:rPr>
              <w:t>Basiswert: -</w:t>
            </w:r>
          </w:p>
          <w:p w:rsidR="00C90110" w:rsidRPr="003F3E29" w:rsidRDefault="007B1113" w:rsidP="007B1113">
            <w:pPr>
              <w:rPr>
                <w:ins w:id="63" w:author="UserLA3067" w:date="2016-06-29T12:47:00Z"/>
                <w:rFonts w:ascii="Arial" w:hAnsi="Arial" w:cs="Arial"/>
                <w:sz w:val="20"/>
                <w:szCs w:val="20"/>
              </w:rPr>
            </w:pPr>
            <w:r w:rsidRPr="003F3E29">
              <w:rPr>
                <w:rFonts w:ascii="Arial" w:hAnsi="Arial" w:cs="Arial"/>
                <w:sz w:val="20"/>
                <w:szCs w:val="20"/>
              </w:rPr>
              <w:t>Zielwert: 2</w:t>
            </w:r>
          </w:p>
          <w:p w:rsidR="00AA131E" w:rsidRPr="00B11FBA" w:rsidRDefault="00AA131E" w:rsidP="00853F81">
            <w:pPr>
              <w:rPr>
                <w:rFonts w:ascii="Arial" w:hAnsi="Arial" w:cs="Arial"/>
                <w:color w:val="FF0000"/>
                <w:sz w:val="20"/>
                <w:szCs w:val="20"/>
                <w:u w:val="single"/>
              </w:rPr>
            </w:pPr>
            <w:ins w:id="64" w:author="UserLA3067" w:date="2016-06-29T12:47:00Z">
              <w:r w:rsidRPr="00B11FBA">
                <w:rPr>
                  <w:rFonts w:ascii="Arial" w:hAnsi="Arial" w:cs="Arial"/>
                  <w:color w:val="FF0000"/>
                  <w:sz w:val="20"/>
                  <w:szCs w:val="20"/>
                  <w:u w:val="single"/>
                </w:rPr>
                <w:t>Istwert:</w:t>
              </w:r>
            </w:ins>
            <w:ins w:id="65" w:author="UserLA3067" w:date="2016-06-29T13:42:00Z">
              <w:r w:rsidR="00853F81" w:rsidRPr="00B11FBA">
                <w:rPr>
                  <w:rFonts w:ascii="Arial" w:hAnsi="Arial" w:cs="Arial"/>
                  <w:color w:val="FF0000"/>
                  <w:sz w:val="20"/>
                  <w:szCs w:val="20"/>
                  <w:u w:val="single"/>
                </w:rPr>
                <w:t xml:space="preserve"> </w:t>
              </w:r>
            </w:ins>
            <w:r w:rsidR="00B11FBA">
              <w:rPr>
                <w:rFonts w:ascii="Arial" w:hAnsi="Arial" w:cs="Arial"/>
                <w:color w:val="FF0000"/>
                <w:sz w:val="20"/>
                <w:szCs w:val="20"/>
                <w:u w:val="single"/>
              </w:rPr>
              <w:t>4</w:t>
            </w:r>
            <w:ins w:id="66" w:author="UserLA3067" w:date="2016-06-29T13:42:00Z">
              <w:r w:rsidR="00853F81" w:rsidRPr="00B11FBA">
                <w:rPr>
                  <w:rFonts w:ascii="Arial" w:hAnsi="Arial" w:cs="Arial"/>
                  <w:color w:val="FF0000"/>
                  <w:sz w:val="20"/>
                  <w:szCs w:val="20"/>
                  <w:u w:val="single"/>
                </w:rPr>
                <w:t xml:space="preserve"> Qualitätssystem</w:t>
              </w:r>
            </w:ins>
            <w:r w:rsidR="00CC5467" w:rsidRPr="00B11FBA">
              <w:rPr>
                <w:rFonts w:ascii="Arial" w:hAnsi="Arial" w:cs="Arial"/>
                <w:color w:val="FF0000"/>
                <w:sz w:val="20"/>
                <w:szCs w:val="20"/>
                <w:u w:val="single"/>
              </w:rPr>
              <w:t>e</w:t>
            </w:r>
            <w:ins w:id="67" w:author="UserLA3067" w:date="2016-06-29T13:42:00Z">
              <w:r w:rsidR="00853F81" w:rsidRPr="00B11FBA">
                <w:rPr>
                  <w:rFonts w:ascii="Arial" w:hAnsi="Arial" w:cs="Arial"/>
                  <w:color w:val="FF0000"/>
                  <w:sz w:val="20"/>
                  <w:szCs w:val="20"/>
                  <w:u w:val="single"/>
                </w:rPr>
                <w:t xml:space="preserve"> für </w:t>
              </w:r>
            </w:ins>
            <w:r w:rsidR="00CC5467" w:rsidRPr="00B11FBA">
              <w:rPr>
                <w:rFonts w:ascii="Arial" w:hAnsi="Arial" w:cs="Arial"/>
                <w:color w:val="FF0000"/>
                <w:sz w:val="20"/>
                <w:szCs w:val="20"/>
                <w:u w:val="single"/>
              </w:rPr>
              <w:t>3 Markt</w:t>
            </w:r>
            <w:ins w:id="68" w:author="UserLA3067" w:date="2016-06-29T13:42:00Z">
              <w:r w:rsidR="00853F81" w:rsidRPr="00B11FBA">
                <w:rPr>
                  <w:rFonts w:ascii="Arial" w:hAnsi="Arial" w:cs="Arial"/>
                  <w:color w:val="FF0000"/>
                  <w:sz w:val="20"/>
                  <w:szCs w:val="20"/>
                  <w:u w:val="single"/>
                </w:rPr>
                <w:t>segment</w:t>
              </w:r>
            </w:ins>
            <w:r w:rsidR="00CC5467" w:rsidRPr="00B11FBA">
              <w:rPr>
                <w:rFonts w:ascii="Arial" w:hAnsi="Arial" w:cs="Arial"/>
                <w:color w:val="FF0000"/>
                <w:sz w:val="20"/>
                <w:szCs w:val="20"/>
                <w:u w:val="single"/>
              </w:rPr>
              <w:t>e</w:t>
            </w:r>
          </w:p>
          <w:p w:rsidR="00F7484D" w:rsidRPr="003F3E29" w:rsidRDefault="00F7484D" w:rsidP="00853F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</w:tcPr>
          <w:p w:rsidR="007B1113" w:rsidRPr="003F3E29" w:rsidRDefault="007B1113" w:rsidP="007B111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F3E29">
              <w:rPr>
                <w:rFonts w:ascii="Arial" w:hAnsi="Arial" w:cs="Arial"/>
                <w:sz w:val="20"/>
                <w:szCs w:val="20"/>
              </w:rPr>
              <w:t>C1) Dokumentation</w:t>
            </w:r>
            <w:r w:rsidR="00A83A25" w:rsidRPr="003F3E29">
              <w:rPr>
                <w:rFonts w:ascii="Arial" w:hAnsi="Arial" w:cs="Arial"/>
                <w:sz w:val="20"/>
                <w:szCs w:val="20"/>
              </w:rPr>
              <w:t xml:space="preserve"> der Aus- und Fortbildungsangebote</w:t>
            </w:r>
            <w:r w:rsidR="00B67C47" w:rsidRPr="003F3E29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0214DA" w:rsidRPr="003F3E29" w:rsidRDefault="000214DA" w:rsidP="007B1113">
            <w:pPr>
              <w:rPr>
                <w:rFonts w:ascii="Arial" w:hAnsi="Arial" w:cs="Arial"/>
                <w:sz w:val="20"/>
                <w:szCs w:val="20"/>
              </w:rPr>
            </w:pPr>
          </w:p>
          <w:p w:rsidR="000214DA" w:rsidRPr="003F3E29" w:rsidRDefault="000214DA" w:rsidP="007B1113">
            <w:pPr>
              <w:rPr>
                <w:rFonts w:ascii="Arial" w:hAnsi="Arial" w:cs="Arial"/>
                <w:sz w:val="20"/>
                <w:szCs w:val="20"/>
              </w:rPr>
            </w:pPr>
          </w:p>
          <w:p w:rsidR="000214DA" w:rsidRDefault="000214DA" w:rsidP="007B1113">
            <w:pPr>
              <w:rPr>
                <w:rFonts w:ascii="Arial" w:hAnsi="Arial" w:cs="Arial"/>
                <w:sz w:val="20"/>
                <w:szCs w:val="20"/>
              </w:rPr>
            </w:pPr>
          </w:p>
          <w:p w:rsidR="00060AB2" w:rsidRPr="003F3E29" w:rsidRDefault="00060AB2" w:rsidP="007B1113">
            <w:pPr>
              <w:rPr>
                <w:rFonts w:ascii="Arial" w:hAnsi="Arial" w:cs="Arial"/>
                <w:sz w:val="20"/>
                <w:szCs w:val="20"/>
              </w:rPr>
            </w:pPr>
          </w:p>
          <w:p w:rsidR="00272E86" w:rsidRPr="003F3E29" w:rsidRDefault="00272E86" w:rsidP="007B1113">
            <w:pPr>
              <w:rPr>
                <w:rFonts w:ascii="Arial" w:hAnsi="Arial" w:cs="Arial"/>
                <w:sz w:val="20"/>
                <w:szCs w:val="20"/>
              </w:rPr>
            </w:pPr>
          </w:p>
          <w:p w:rsidR="00272E86" w:rsidRPr="003F3E29" w:rsidRDefault="00272E86" w:rsidP="007B1113">
            <w:pPr>
              <w:rPr>
                <w:rFonts w:ascii="Arial" w:hAnsi="Arial" w:cs="Arial"/>
                <w:sz w:val="20"/>
                <w:szCs w:val="20"/>
              </w:rPr>
            </w:pPr>
          </w:p>
          <w:p w:rsidR="00C90110" w:rsidRPr="003F3E29" w:rsidRDefault="007B1113" w:rsidP="00A83A25">
            <w:pPr>
              <w:rPr>
                <w:rFonts w:ascii="Arial" w:hAnsi="Arial" w:cs="Arial"/>
                <w:sz w:val="20"/>
                <w:szCs w:val="20"/>
              </w:rPr>
            </w:pPr>
            <w:r w:rsidRPr="003F3E29">
              <w:rPr>
                <w:rFonts w:ascii="Arial" w:hAnsi="Arial" w:cs="Arial"/>
                <w:sz w:val="20"/>
                <w:szCs w:val="20"/>
              </w:rPr>
              <w:t xml:space="preserve">C2) </w:t>
            </w:r>
            <w:r w:rsidR="00A83A25" w:rsidRPr="003F3E29">
              <w:rPr>
                <w:rFonts w:ascii="Arial" w:hAnsi="Arial" w:cs="Arial"/>
                <w:sz w:val="20"/>
                <w:szCs w:val="20"/>
              </w:rPr>
              <w:t>Dokumentation der Qualitätsstandards und Qualitäts-</w:t>
            </w:r>
            <w:proofErr w:type="spellStart"/>
            <w:r w:rsidR="00A83A25" w:rsidRPr="003F3E29">
              <w:rPr>
                <w:rFonts w:ascii="Arial" w:hAnsi="Arial" w:cs="Arial"/>
                <w:sz w:val="20"/>
                <w:szCs w:val="20"/>
              </w:rPr>
              <w:t>sicherungssysteme</w:t>
            </w:r>
            <w:proofErr w:type="spellEnd"/>
            <w:r w:rsidR="00B67C47" w:rsidRPr="003F3E29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261" w:type="dxa"/>
          </w:tcPr>
          <w:p w:rsidR="007B1113" w:rsidRPr="003F3E29" w:rsidRDefault="007B1113" w:rsidP="007B111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F3E29">
              <w:rPr>
                <w:rFonts w:ascii="Arial" w:hAnsi="Arial" w:cs="Arial"/>
                <w:sz w:val="20"/>
                <w:szCs w:val="20"/>
              </w:rPr>
              <w:t>C1) Die relevanten</w:t>
            </w:r>
            <w:r w:rsidR="000214DA" w:rsidRPr="003F3E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3E29">
              <w:rPr>
                <w:rFonts w:ascii="Arial" w:hAnsi="Arial" w:cs="Arial"/>
                <w:sz w:val="20"/>
                <w:szCs w:val="20"/>
              </w:rPr>
              <w:t>Institutionen sind bereit,</w:t>
            </w:r>
            <w:r w:rsidR="000214DA" w:rsidRPr="003F3E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3E29">
              <w:rPr>
                <w:rFonts w:ascii="Arial" w:hAnsi="Arial" w:cs="Arial"/>
                <w:sz w:val="20"/>
                <w:szCs w:val="20"/>
              </w:rPr>
              <w:t>sich an der Einrichtung</w:t>
            </w:r>
            <w:r w:rsidR="000214DA" w:rsidRPr="003F3E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3E29">
              <w:rPr>
                <w:rFonts w:ascii="Arial" w:hAnsi="Arial" w:cs="Arial"/>
                <w:sz w:val="20"/>
                <w:szCs w:val="20"/>
              </w:rPr>
              <w:t>von Aus- und</w:t>
            </w:r>
            <w:r w:rsidR="000214DA" w:rsidRPr="003F3E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3E29">
              <w:rPr>
                <w:rFonts w:ascii="Arial" w:hAnsi="Arial" w:cs="Arial"/>
                <w:sz w:val="20"/>
                <w:szCs w:val="20"/>
              </w:rPr>
              <w:t>Fortbildungsangeboten zu</w:t>
            </w:r>
            <w:r w:rsidR="000214DA" w:rsidRPr="003F3E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3E29">
              <w:rPr>
                <w:rFonts w:ascii="Arial" w:hAnsi="Arial" w:cs="Arial"/>
                <w:sz w:val="20"/>
                <w:szCs w:val="20"/>
              </w:rPr>
              <w:t>beteiligen.</w:t>
            </w:r>
          </w:p>
          <w:p w:rsidR="000214DA" w:rsidRPr="003F3E29" w:rsidRDefault="000214DA" w:rsidP="007B111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272E86" w:rsidRPr="003F3E29" w:rsidRDefault="00272E86" w:rsidP="007B111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642A12" w:rsidRPr="003F3E29" w:rsidRDefault="00642A12" w:rsidP="000214D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C90110" w:rsidRPr="003F3E29" w:rsidRDefault="007B1113" w:rsidP="000214D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F3E29">
              <w:rPr>
                <w:rFonts w:ascii="Arial" w:hAnsi="Arial" w:cs="Arial"/>
                <w:sz w:val="20"/>
                <w:szCs w:val="20"/>
              </w:rPr>
              <w:t>C2) Die relevanten</w:t>
            </w:r>
            <w:r w:rsidR="000214DA" w:rsidRPr="003F3E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3E29">
              <w:rPr>
                <w:rFonts w:ascii="Arial" w:hAnsi="Arial" w:cs="Arial"/>
                <w:sz w:val="20"/>
                <w:szCs w:val="20"/>
              </w:rPr>
              <w:t>Institutionen sind bereit,</w:t>
            </w:r>
            <w:r w:rsidR="000214DA" w:rsidRPr="003F3E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3E29">
              <w:rPr>
                <w:rFonts w:ascii="Arial" w:hAnsi="Arial" w:cs="Arial"/>
                <w:sz w:val="20"/>
                <w:szCs w:val="20"/>
              </w:rPr>
              <w:t>sich an der Einrichtung</w:t>
            </w:r>
            <w:r w:rsidR="000214DA" w:rsidRPr="003F3E29">
              <w:rPr>
                <w:rFonts w:ascii="Arial" w:hAnsi="Arial" w:cs="Arial"/>
                <w:sz w:val="20"/>
                <w:szCs w:val="20"/>
              </w:rPr>
              <w:t xml:space="preserve"> v</w:t>
            </w:r>
            <w:r w:rsidRPr="003F3E29">
              <w:rPr>
                <w:rFonts w:ascii="Arial" w:hAnsi="Arial" w:cs="Arial"/>
                <w:sz w:val="20"/>
                <w:szCs w:val="20"/>
              </w:rPr>
              <w:t>on</w:t>
            </w:r>
            <w:r w:rsidR="000214DA" w:rsidRPr="003F3E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3E29">
              <w:rPr>
                <w:rFonts w:ascii="Arial" w:hAnsi="Arial" w:cs="Arial"/>
                <w:sz w:val="20"/>
                <w:szCs w:val="20"/>
              </w:rPr>
              <w:t>Qualitätssicherungssystemen zu beteiligen.</w:t>
            </w:r>
          </w:p>
        </w:tc>
      </w:tr>
      <w:tr w:rsidR="00C90110" w:rsidRPr="003F3E29" w:rsidTr="006963A0">
        <w:tc>
          <w:tcPr>
            <w:tcW w:w="2660" w:type="dxa"/>
          </w:tcPr>
          <w:p w:rsidR="007B1113" w:rsidRPr="003F3E29" w:rsidRDefault="007B1113" w:rsidP="007B111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3F3E29">
              <w:rPr>
                <w:rFonts w:ascii="Arial" w:hAnsi="Arial" w:cs="Arial"/>
                <w:b/>
                <w:sz w:val="20"/>
                <w:szCs w:val="20"/>
              </w:rPr>
              <w:t>Output D:</w:t>
            </w:r>
          </w:p>
          <w:p w:rsidR="00C90110" w:rsidRPr="003F3E29" w:rsidRDefault="007B1113" w:rsidP="00B67C4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F3E29">
              <w:rPr>
                <w:rFonts w:ascii="Arial" w:hAnsi="Arial" w:cs="Arial"/>
                <w:sz w:val="20"/>
                <w:szCs w:val="20"/>
              </w:rPr>
              <w:t>Der regionale Austausch mit Teilnehmern</w:t>
            </w:r>
            <w:r w:rsidR="00B67C47" w:rsidRPr="003F3E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3E29">
              <w:rPr>
                <w:rFonts w:ascii="Arial" w:hAnsi="Arial" w:cs="Arial"/>
                <w:sz w:val="20"/>
                <w:szCs w:val="20"/>
              </w:rPr>
              <w:t xml:space="preserve">u.a. aus </w:t>
            </w:r>
            <w:r w:rsidRPr="003F3E29">
              <w:rPr>
                <w:rFonts w:ascii="Arial" w:hAnsi="Arial" w:cs="Arial"/>
                <w:sz w:val="20"/>
                <w:szCs w:val="20"/>
              </w:rPr>
              <w:lastRenderedPageBreak/>
              <w:t>dem öffentlichen</w:t>
            </w:r>
            <w:r w:rsidR="00B67C47" w:rsidRPr="003F3E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3E29">
              <w:rPr>
                <w:rFonts w:ascii="Arial" w:hAnsi="Arial" w:cs="Arial"/>
                <w:sz w:val="20"/>
                <w:szCs w:val="20"/>
              </w:rPr>
              <w:t>Bereich und der Wirtschaft zu</w:t>
            </w:r>
            <w:r w:rsidR="00B67C47" w:rsidRPr="003F3E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3E29">
              <w:rPr>
                <w:rFonts w:ascii="Arial" w:hAnsi="Arial" w:cs="Arial"/>
                <w:sz w:val="20"/>
                <w:szCs w:val="20"/>
              </w:rPr>
              <w:t>beschäftigungs</w:t>
            </w:r>
            <w:r w:rsidR="00B67C47" w:rsidRPr="003F3E29">
              <w:rPr>
                <w:rFonts w:ascii="Arial" w:hAnsi="Arial" w:cs="Arial"/>
                <w:sz w:val="20"/>
                <w:szCs w:val="20"/>
              </w:rPr>
              <w:t>-</w:t>
            </w:r>
            <w:r w:rsidRPr="003F3E29">
              <w:rPr>
                <w:rFonts w:ascii="Arial" w:hAnsi="Arial" w:cs="Arial"/>
                <w:sz w:val="20"/>
                <w:szCs w:val="20"/>
              </w:rPr>
              <w:t>fördernden</w:t>
            </w:r>
            <w:r w:rsidR="00B67C47" w:rsidRPr="003F3E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3E29">
              <w:rPr>
                <w:rFonts w:ascii="Arial" w:hAnsi="Arial" w:cs="Arial"/>
                <w:sz w:val="20"/>
                <w:szCs w:val="20"/>
              </w:rPr>
              <w:t>Ansätzen in</w:t>
            </w:r>
            <w:r w:rsidR="00B67C47" w:rsidRPr="003F3E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3E29">
              <w:rPr>
                <w:rFonts w:ascii="Arial" w:hAnsi="Arial" w:cs="Arial"/>
                <w:sz w:val="20"/>
                <w:szCs w:val="20"/>
              </w:rPr>
              <w:t>den Bereichen RE</w:t>
            </w:r>
            <w:r w:rsidR="00B67C47" w:rsidRPr="003F3E29">
              <w:rPr>
                <w:rFonts w:ascii="Arial" w:hAnsi="Arial" w:cs="Arial"/>
                <w:sz w:val="20"/>
                <w:szCs w:val="20"/>
              </w:rPr>
              <w:t>/EE</w:t>
            </w:r>
            <w:r w:rsidRPr="003F3E29">
              <w:rPr>
                <w:rFonts w:ascii="Arial" w:hAnsi="Arial" w:cs="Arial"/>
                <w:sz w:val="20"/>
                <w:szCs w:val="20"/>
              </w:rPr>
              <w:t xml:space="preserve"> ist intensiviert.</w:t>
            </w:r>
          </w:p>
        </w:tc>
        <w:tc>
          <w:tcPr>
            <w:tcW w:w="5528" w:type="dxa"/>
          </w:tcPr>
          <w:p w:rsidR="007B1113" w:rsidRPr="003F3E29" w:rsidRDefault="007B1113" w:rsidP="007B111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F3E29">
              <w:rPr>
                <w:rFonts w:ascii="Arial" w:hAnsi="Arial" w:cs="Arial"/>
                <w:sz w:val="20"/>
                <w:szCs w:val="20"/>
              </w:rPr>
              <w:lastRenderedPageBreak/>
              <w:t>D</w:t>
            </w:r>
            <w:r w:rsidR="00B11FBA">
              <w:rPr>
                <w:rFonts w:ascii="Arial" w:hAnsi="Arial" w:cs="Arial"/>
                <w:sz w:val="20"/>
                <w:szCs w:val="20"/>
              </w:rPr>
              <w:t>1</w:t>
            </w:r>
            <w:r w:rsidRPr="003F3E29">
              <w:rPr>
                <w:rFonts w:ascii="Arial" w:hAnsi="Arial" w:cs="Arial"/>
                <w:sz w:val="20"/>
                <w:szCs w:val="20"/>
              </w:rPr>
              <w:t xml:space="preserve">) </w:t>
            </w:r>
            <w:r w:rsidR="00A83A25" w:rsidRPr="003F3E29">
              <w:rPr>
                <w:rFonts w:ascii="Arial" w:hAnsi="Arial" w:cs="Arial"/>
                <w:sz w:val="20"/>
                <w:szCs w:val="20"/>
              </w:rPr>
              <w:t>6</w:t>
            </w:r>
            <w:r w:rsidRPr="003F3E29">
              <w:rPr>
                <w:rFonts w:ascii="Arial" w:hAnsi="Arial" w:cs="Arial"/>
                <w:sz w:val="20"/>
                <w:szCs w:val="20"/>
              </w:rPr>
              <w:t xml:space="preserve"> regionale Workshops zu beschäftigungsfördernden</w:t>
            </w:r>
            <w:r w:rsidR="00B67C47" w:rsidRPr="003F3E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3E29">
              <w:rPr>
                <w:rFonts w:ascii="Arial" w:hAnsi="Arial" w:cs="Arial"/>
                <w:sz w:val="20"/>
                <w:szCs w:val="20"/>
              </w:rPr>
              <w:t>Ansätzen</w:t>
            </w:r>
            <w:r w:rsidR="00B67C47" w:rsidRPr="003F3E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3E29">
              <w:rPr>
                <w:rFonts w:ascii="Arial" w:hAnsi="Arial" w:cs="Arial"/>
                <w:sz w:val="20"/>
                <w:szCs w:val="20"/>
              </w:rPr>
              <w:t>in den Bereichen RE</w:t>
            </w:r>
            <w:r w:rsidR="00B67C47" w:rsidRPr="003F3E29">
              <w:rPr>
                <w:rFonts w:ascii="Arial" w:hAnsi="Arial" w:cs="Arial"/>
                <w:sz w:val="20"/>
                <w:szCs w:val="20"/>
              </w:rPr>
              <w:t>/EE</w:t>
            </w:r>
            <w:r w:rsidRPr="003F3E29">
              <w:rPr>
                <w:rFonts w:ascii="Arial" w:hAnsi="Arial" w:cs="Arial"/>
                <w:sz w:val="20"/>
                <w:szCs w:val="20"/>
              </w:rPr>
              <w:t xml:space="preserve"> sind </w:t>
            </w:r>
            <w:r w:rsidR="00A83A25" w:rsidRPr="003F3E29">
              <w:rPr>
                <w:rFonts w:ascii="Arial" w:hAnsi="Arial" w:cs="Arial"/>
                <w:sz w:val="20"/>
                <w:szCs w:val="20"/>
              </w:rPr>
              <w:t xml:space="preserve">in Zusammenarbeit mit RCREEE </w:t>
            </w:r>
            <w:r w:rsidRPr="003F3E29">
              <w:rPr>
                <w:rFonts w:ascii="Arial" w:hAnsi="Arial" w:cs="Arial"/>
                <w:sz w:val="20"/>
                <w:szCs w:val="20"/>
              </w:rPr>
              <w:t>durchgeführt.</w:t>
            </w:r>
          </w:p>
          <w:p w:rsidR="003F3E29" w:rsidRDefault="003F3E29" w:rsidP="007B111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7B1113" w:rsidRPr="003F3E29" w:rsidRDefault="007B1113" w:rsidP="007B111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F3E29">
              <w:rPr>
                <w:rFonts w:ascii="Arial" w:hAnsi="Arial" w:cs="Arial"/>
                <w:sz w:val="20"/>
                <w:szCs w:val="20"/>
              </w:rPr>
              <w:t>Basiswert: -</w:t>
            </w:r>
          </w:p>
          <w:p w:rsidR="007B1113" w:rsidRPr="003F3E29" w:rsidRDefault="007B1113" w:rsidP="007B111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F3E29">
              <w:rPr>
                <w:rFonts w:ascii="Arial" w:hAnsi="Arial" w:cs="Arial"/>
                <w:sz w:val="20"/>
                <w:szCs w:val="20"/>
              </w:rPr>
              <w:t xml:space="preserve">Zielwert: </w:t>
            </w:r>
            <w:r w:rsidR="00642A12" w:rsidRPr="003F3E29">
              <w:rPr>
                <w:rFonts w:ascii="Arial" w:hAnsi="Arial" w:cs="Arial"/>
                <w:sz w:val="20"/>
                <w:szCs w:val="20"/>
              </w:rPr>
              <w:t>6</w:t>
            </w:r>
            <w:r w:rsidRPr="003F3E29">
              <w:rPr>
                <w:rFonts w:ascii="Arial" w:hAnsi="Arial" w:cs="Arial"/>
                <w:sz w:val="20"/>
                <w:szCs w:val="20"/>
              </w:rPr>
              <w:t xml:space="preserve"> Workshops</w:t>
            </w:r>
          </w:p>
          <w:p w:rsidR="00AA131E" w:rsidRPr="00B11FBA" w:rsidRDefault="00AA131E" w:rsidP="00AA131E">
            <w:pPr>
              <w:rPr>
                <w:ins w:id="69" w:author="UserLA3067" w:date="2016-06-29T12:47:00Z"/>
                <w:rFonts w:ascii="Arial" w:hAnsi="Arial" w:cs="Arial"/>
                <w:color w:val="FF0000"/>
                <w:sz w:val="20"/>
                <w:szCs w:val="20"/>
                <w:u w:val="single"/>
              </w:rPr>
            </w:pPr>
            <w:ins w:id="70" w:author="UserLA3067" w:date="2016-06-29T12:47:00Z">
              <w:r w:rsidRPr="00B11FBA">
                <w:rPr>
                  <w:rFonts w:ascii="Arial" w:hAnsi="Arial" w:cs="Arial"/>
                  <w:color w:val="FF0000"/>
                  <w:sz w:val="20"/>
                  <w:szCs w:val="20"/>
                  <w:u w:val="single"/>
                </w:rPr>
                <w:t>Istwert:</w:t>
              </w:r>
            </w:ins>
            <w:ins w:id="71" w:author="UserLA3067" w:date="2016-06-29T13:43:00Z">
              <w:r w:rsidR="00853F81" w:rsidRPr="00B11FBA">
                <w:rPr>
                  <w:rFonts w:ascii="Arial" w:hAnsi="Arial" w:cs="Arial"/>
                  <w:color w:val="FF0000"/>
                  <w:sz w:val="20"/>
                  <w:szCs w:val="20"/>
                  <w:u w:val="single"/>
                </w:rPr>
                <w:t xml:space="preserve"> </w:t>
              </w:r>
            </w:ins>
            <w:r w:rsidR="00B11FBA" w:rsidRPr="00B11FBA">
              <w:rPr>
                <w:rFonts w:ascii="Arial" w:hAnsi="Arial" w:cs="Arial"/>
                <w:color w:val="FF0000"/>
                <w:sz w:val="20"/>
                <w:szCs w:val="20"/>
                <w:u w:val="single"/>
              </w:rPr>
              <w:t>12</w:t>
            </w:r>
            <w:ins w:id="72" w:author="UserLA3067" w:date="2016-06-29T13:44:00Z">
              <w:r w:rsidR="00853F81" w:rsidRPr="00B11FBA">
                <w:rPr>
                  <w:rFonts w:ascii="Arial" w:hAnsi="Arial" w:cs="Arial"/>
                  <w:color w:val="FF0000"/>
                  <w:sz w:val="20"/>
                  <w:szCs w:val="20"/>
                  <w:u w:val="single"/>
                </w:rPr>
                <w:t xml:space="preserve"> Workshops mit RCREEE</w:t>
              </w:r>
            </w:ins>
          </w:p>
          <w:p w:rsidR="00B67C47" w:rsidRPr="003F3E29" w:rsidRDefault="00B67C47" w:rsidP="007B111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7B1113" w:rsidRPr="003F3E29" w:rsidRDefault="007B1113" w:rsidP="007B111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F3E29">
              <w:rPr>
                <w:rFonts w:ascii="Arial" w:hAnsi="Arial" w:cs="Arial"/>
                <w:sz w:val="20"/>
                <w:szCs w:val="20"/>
              </w:rPr>
              <w:t xml:space="preserve">D2) </w:t>
            </w:r>
            <w:r w:rsidR="00642A12" w:rsidRPr="003F3E29">
              <w:rPr>
                <w:rFonts w:ascii="Arial" w:hAnsi="Arial" w:cs="Arial"/>
                <w:sz w:val="20"/>
                <w:szCs w:val="20"/>
              </w:rPr>
              <w:t xml:space="preserve">Drei </w:t>
            </w:r>
            <w:r w:rsidRPr="003F3E29">
              <w:rPr>
                <w:rFonts w:ascii="Arial" w:hAnsi="Arial" w:cs="Arial"/>
                <w:sz w:val="20"/>
                <w:szCs w:val="20"/>
              </w:rPr>
              <w:t>im Rahmen des regionalen Austauschs identifizierte</w:t>
            </w:r>
            <w:r w:rsidR="00B67C47" w:rsidRPr="003F3E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83A25" w:rsidRPr="003F3E29">
              <w:rPr>
                <w:rFonts w:ascii="Arial" w:hAnsi="Arial" w:cs="Arial"/>
                <w:sz w:val="20"/>
                <w:szCs w:val="20"/>
              </w:rPr>
              <w:t xml:space="preserve">beschäftigungswirksame </w:t>
            </w:r>
            <w:proofErr w:type="spellStart"/>
            <w:r w:rsidRPr="003F3E29">
              <w:rPr>
                <w:rFonts w:ascii="Arial" w:hAnsi="Arial" w:cs="Arial"/>
                <w:sz w:val="20"/>
                <w:szCs w:val="20"/>
              </w:rPr>
              <w:t>Good</w:t>
            </w:r>
            <w:proofErr w:type="spellEnd"/>
            <w:r w:rsidRPr="003F3E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83A25" w:rsidRPr="003F3E29">
              <w:rPr>
                <w:rFonts w:ascii="Arial" w:hAnsi="Arial" w:cs="Arial"/>
                <w:sz w:val="20"/>
                <w:szCs w:val="20"/>
              </w:rPr>
              <w:t>P</w:t>
            </w:r>
            <w:r w:rsidRPr="003F3E29">
              <w:rPr>
                <w:rFonts w:ascii="Arial" w:hAnsi="Arial" w:cs="Arial"/>
                <w:sz w:val="20"/>
                <w:szCs w:val="20"/>
              </w:rPr>
              <w:t xml:space="preserve">ractices sind </w:t>
            </w:r>
            <w:r w:rsidR="00A83A25" w:rsidRPr="003F3E29">
              <w:rPr>
                <w:rFonts w:ascii="Arial" w:hAnsi="Arial" w:cs="Arial"/>
                <w:sz w:val="20"/>
                <w:szCs w:val="20"/>
              </w:rPr>
              <w:t>in Zusammenarbeit mit</w:t>
            </w:r>
            <w:r w:rsidR="00A83A25" w:rsidRPr="003F3E29" w:rsidDel="00A83A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3E29">
              <w:rPr>
                <w:rFonts w:ascii="Arial" w:hAnsi="Arial" w:cs="Arial"/>
                <w:sz w:val="20"/>
                <w:szCs w:val="20"/>
              </w:rPr>
              <w:t>RCREEE veröffentlicht.</w:t>
            </w:r>
          </w:p>
          <w:p w:rsidR="003F3E29" w:rsidRDefault="003F3E29" w:rsidP="007B111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7B1113" w:rsidRPr="003F3E29" w:rsidRDefault="007B1113" w:rsidP="007B111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F3E29">
              <w:rPr>
                <w:rFonts w:ascii="Arial" w:hAnsi="Arial" w:cs="Arial"/>
                <w:sz w:val="20"/>
                <w:szCs w:val="20"/>
              </w:rPr>
              <w:t>Basiswert: -</w:t>
            </w:r>
          </w:p>
          <w:p w:rsidR="00C90110" w:rsidRPr="003F3E29" w:rsidRDefault="007B1113" w:rsidP="00642A12">
            <w:pPr>
              <w:rPr>
                <w:ins w:id="73" w:author="UserLA3067" w:date="2016-06-29T12:47:00Z"/>
                <w:rFonts w:ascii="Arial" w:hAnsi="Arial" w:cs="Arial"/>
                <w:sz w:val="20"/>
                <w:szCs w:val="20"/>
              </w:rPr>
            </w:pPr>
            <w:r w:rsidRPr="003F3E29">
              <w:rPr>
                <w:rFonts w:ascii="Arial" w:hAnsi="Arial" w:cs="Arial"/>
                <w:sz w:val="20"/>
                <w:szCs w:val="20"/>
              </w:rPr>
              <w:t xml:space="preserve">Zielwert: </w:t>
            </w:r>
            <w:r w:rsidR="00642A12" w:rsidRPr="003F3E29">
              <w:rPr>
                <w:rFonts w:ascii="Arial" w:hAnsi="Arial" w:cs="Arial"/>
                <w:sz w:val="20"/>
                <w:szCs w:val="20"/>
              </w:rPr>
              <w:t>3</w:t>
            </w:r>
            <w:r w:rsidR="00B11FBA">
              <w:rPr>
                <w:rFonts w:ascii="Arial" w:hAnsi="Arial" w:cs="Arial"/>
                <w:sz w:val="20"/>
                <w:szCs w:val="20"/>
              </w:rPr>
              <w:t xml:space="preserve"> Studien</w:t>
            </w:r>
          </w:p>
          <w:p w:rsidR="00AA131E" w:rsidRPr="00B11FBA" w:rsidRDefault="00AA131E" w:rsidP="00AA131E">
            <w:pPr>
              <w:rPr>
                <w:rFonts w:ascii="Arial" w:hAnsi="Arial" w:cs="Arial"/>
                <w:color w:val="FF0000"/>
                <w:sz w:val="20"/>
                <w:szCs w:val="20"/>
                <w:u w:val="single"/>
              </w:rPr>
            </w:pPr>
            <w:ins w:id="74" w:author="UserLA3067" w:date="2016-06-29T12:47:00Z">
              <w:r w:rsidRPr="00B11FBA">
                <w:rPr>
                  <w:rFonts w:ascii="Arial" w:hAnsi="Arial" w:cs="Arial"/>
                  <w:color w:val="FF0000"/>
                  <w:sz w:val="20"/>
                  <w:szCs w:val="20"/>
                  <w:u w:val="single"/>
                </w:rPr>
                <w:t>Istwert:</w:t>
              </w:r>
            </w:ins>
            <w:ins w:id="75" w:author="UserLA3067" w:date="2016-06-29T13:42:00Z">
              <w:r w:rsidR="00853F81" w:rsidRPr="00B11FBA">
                <w:rPr>
                  <w:rFonts w:ascii="Arial" w:hAnsi="Arial" w:cs="Arial"/>
                  <w:color w:val="FF0000"/>
                  <w:sz w:val="20"/>
                  <w:szCs w:val="20"/>
                  <w:u w:val="single"/>
                </w:rPr>
                <w:t xml:space="preserve"> </w:t>
              </w:r>
            </w:ins>
            <w:r w:rsidR="00B11FBA" w:rsidRPr="00B11FBA">
              <w:rPr>
                <w:rFonts w:ascii="Arial" w:hAnsi="Arial" w:cs="Arial"/>
                <w:color w:val="FF0000"/>
                <w:sz w:val="20"/>
                <w:szCs w:val="20"/>
                <w:u w:val="single"/>
              </w:rPr>
              <w:t>3</w:t>
            </w:r>
            <w:ins w:id="76" w:author="UserLA3067" w:date="2016-06-29T13:42:00Z">
              <w:r w:rsidR="00853F81" w:rsidRPr="00B11FBA">
                <w:rPr>
                  <w:rFonts w:ascii="Arial" w:hAnsi="Arial" w:cs="Arial"/>
                  <w:color w:val="FF0000"/>
                  <w:sz w:val="20"/>
                  <w:szCs w:val="20"/>
                  <w:u w:val="single"/>
                </w:rPr>
                <w:t xml:space="preserve"> Studie</w:t>
              </w:r>
            </w:ins>
            <w:r w:rsidR="00B11FBA" w:rsidRPr="00B11FBA">
              <w:rPr>
                <w:rFonts w:ascii="Arial" w:hAnsi="Arial" w:cs="Arial"/>
                <w:color w:val="FF0000"/>
                <w:sz w:val="20"/>
                <w:szCs w:val="20"/>
                <w:u w:val="single"/>
              </w:rPr>
              <w:t>n</w:t>
            </w:r>
            <w:ins w:id="77" w:author="UserLA3067" w:date="2016-06-29T13:42:00Z">
              <w:r w:rsidR="00853F81" w:rsidRPr="00B11FBA">
                <w:rPr>
                  <w:rFonts w:ascii="Arial" w:hAnsi="Arial" w:cs="Arial"/>
                  <w:color w:val="FF0000"/>
                  <w:sz w:val="20"/>
                  <w:szCs w:val="20"/>
                  <w:u w:val="single"/>
                </w:rPr>
                <w:t xml:space="preserve"> mit RCREEE</w:t>
              </w:r>
            </w:ins>
          </w:p>
          <w:p w:rsidR="00F7484D" w:rsidRPr="003F3E29" w:rsidRDefault="00F7484D" w:rsidP="00AA131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</w:tcPr>
          <w:p w:rsidR="007B1113" w:rsidRPr="003F3E29" w:rsidRDefault="007B1113" w:rsidP="007B111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F3E29">
              <w:rPr>
                <w:rFonts w:ascii="Arial" w:hAnsi="Arial" w:cs="Arial"/>
                <w:sz w:val="20"/>
                <w:szCs w:val="20"/>
              </w:rPr>
              <w:lastRenderedPageBreak/>
              <w:t>D1) Dokumentation der Workshops</w:t>
            </w:r>
            <w:r w:rsidR="00A83A25" w:rsidRPr="003F3E29">
              <w:rPr>
                <w:rFonts w:ascii="Arial" w:hAnsi="Arial" w:cs="Arial"/>
                <w:sz w:val="20"/>
                <w:szCs w:val="20"/>
              </w:rPr>
              <w:t xml:space="preserve"> durch RCREEE</w:t>
            </w:r>
            <w:r w:rsidR="00B67C47" w:rsidRPr="003F3E29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67C47" w:rsidRPr="003F3E29" w:rsidRDefault="00B67C47" w:rsidP="007B111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B67C47" w:rsidRPr="003F3E29" w:rsidRDefault="00B67C47" w:rsidP="007B111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272E86" w:rsidRDefault="00272E86" w:rsidP="007B111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060AB2" w:rsidRPr="003F3E29" w:rsidRDefault="00060AB2" w:rsidP="007B111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B67C47" w:rsidRPr="003F3E29" w:rsidRDefault="00B67C47" w:rsidP="007B111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A83A25" w:rsidRPr="003F3E29" w:rsidRDefault="00A83A25" w:rsidP="00A83A2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C90110" w:rsidRPr="003F3E29" w:rsidRDefault="007B1113" w:rsidP="00C7157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F3E29">
              <w:rPr>
                <w:rFonts w:ascii="Arial" w:hAnsi="Arial" w:cs="Arial"/>
                <w:sz w:val="20"/>
                <w:szCs w:val="20"/>
              </w:rPr>
              <w:t xml:space="preserve">D2) Veröffentlichung der </w:t>
            </w:r>
            <w:proofErr w:type="spellStart"/>
            <w:r w:rsidRPr="003F3E29">
              <w:rPr>
                <w:rFonts w:ascii="Arial" w:hAnsi="Arial" w:cs="Arial"/>
                <w:sz w:val="20"/>
                <w:szCs w:val="20"/>
              </w:rPr>
              <w:t>Good</w:t>
            </w:r>
            <w:proofErr w:type="spellEnd"/>
            <w:r w:rsidRPr="003F3E29">
              <w:rPr>
                <w:rFonts w:ascii="Arial" w:hAnsi="Arial" w:cs="Arial"/>
                <w:sz w:val="20"/>
                <w:szCs w:val="20"/>
              </w:rPr>
              <w:t xml:space="preserve"> Practices  </w:t>
            </w:r>
            <w:r w:rsidR="00C71579" w:rsidRPr="003F3E29">
              <w:rPr>
                <w:rFonts w:ascii="Arial" w:hAnsi="Arial" w:cs="Arial"/>
                <w:sz w:val="20"/>
                <w:szCs w:val="20"/>
              </w:rPr>
              <w:t xml:space="preserve">durch </w:t>
            </w:r>
            <w:r w:rsidRPr="003F3E29">
              <w:rPr>
                <w:rFonts w:ascii="Arial" w:hAnsi="Arial" w:cs="Arial"/>
                <w:sz w:val="20"/>
                <w:szCs w:val="20"/>
              </w:rPr>
              <w:t>RCREEE</w:t>
            </w:r>
            <w:r w:rsidR="00B67C47" w:rsidRPr="003F3E29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261" w:type="dxa"/>
          </w:tcPr>
          <w:p w:rsidR="008613AB" w:rsidRPr="003F3E29" w:rsidRDefault="008613AB" w:rsidP="008613A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F3E29">
              <w:rPr>
                <w:rFonts w:ascii="Arial" w:hAnsi="Arial" w:cs="Arial"/>
                <w:sz w:val="20"/>
                <w:szCs w:val="20"/>
              </w:rPr>
              <w:lastRenderedPageBreak/>
              <w:t>DI) Regierungsvertreter und</w:t>
            </w:r>
            <w:r w:rsidR="00B67C47" w:rsidRPr="003F3E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3E29">
              <w:rPr>
                <w:rFonts w:ascii="Arial" w:hAnsi="Arial" w:cs="Arial"/>
                <w:sz w:val="20"/>
                <w:szCs w:val="20"/>
              </w:rPr>
              <w:t>andere Stakeholder aus</w:t>
            </w:r>
            <w:r w:rsidR="00B67C47" w:rsidRPr="003F3E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3E29">
              <w:rPr>
                <w:rFonts w:ascii="Arial" w:hAnsi="Arial" w:cs="Arial"/>
                <w:sz w:val="20"/>
                <w:szCs w:val="20"/>
              </w:rPr>
              <w:t>den betreffenden Ländern</w:t>
            </w:r>
            <w:r w:rsidR="00B67C47" w:rsidRPr="003F3E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3E29">
              <w:rPr>
                <w:rFonts w:ascii="Arial" w:hAnsi="Arial" w:cs="Arial"/>
                <w:sz w:val="20"/>
                <w:szCs w:val="20"/>
              </w:rPr>
              <w:t xml:space="preserve">beteiligen </w:t>
            </w:r>
            <w:r w:rsidRPr="003F3E29">
              <w:rPr>
                <w:rFonts w:ascii="Arial" w:hAnsi="Arial" w:cs="Arial"/>
                <w:sz w:val="20"/>
                <w:szCs w:val="20"/>
              </w:rPr>
              <w:lastRenderedPageBreak/>
              <w:t>sich am</w:t>
            </w:r>
            <w:r w:rsidR="00B67C47" w:rsidRPr="003F3E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3E29">
              <w:rPr>
                <w:rFonts w:ascii="Arial" w:hAnsi="Arial" w:cs="Arial"/>
                <w:sz w:val="20"/>
                <w:szCs w:val="20"/>
              </w:rPr>
              <w:t>regionalem Austausch.</w:t>
            </w:r>
          </w:p>
          <w:p w:rsidR="00B67C47" w:rsidRPr="003F3E29" w:rsidRDefault="00B67C47" w:rsidP="008613A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A83A25" w:rsidRDefault="00A83A25" w:rsidP="00B67C4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060AB2" w:rsidRPr="003F3E29" w:rsidRDefault="00060AB2" w:rsidP="00B67C4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272E86" w:rsidRPr="003F3E29" w:rsidRDefault="00272E86" w:rsidP="00B67C4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C90110" w:rsidRPr="003F3E29" w:rsidRDefault="008613AB" w:rsidP="00B67C4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F3E29">
              <w:rPr>
                <w:rFonts w:ascii="Arial" w:hAnsi="Arial" w:cs="Arial"/>
                <w:sz w:val="20"/>
                <w:szCs w:val="20"/>
              </w:rPr>
              <w:t>D2) RCREEE beteiligt sich trotz der angespannten</w:t>
            </w:r>
            <w:r w:rsidR="00B67C47" w:rsidRPr="003F3E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3E29">
              <w:rPr>
                <w:rFonts w:ascii="Arial" w:hAnsi="Arial" w:cs="Arial"/>
                <w:sz w:val="20"/>
                <w:szCs w:val="20"/>
              </w:rPr>
              <w:t>Personalsituation und</w:t>
            </w:r>
            <w:r w:rsidR="00B67C47" w:rsidRPr="003F3E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3E29">
              <w:rPr>
                <w:rFonts w:ascii="Arial" w:hAnsi="Arial" w:cs="Arial"/>
                <w:sz w:val="20"/>
                <w:szCs w:val="20"/>
              </w:rPr>
              <w:t>konkurrierenden</w:t>
            </w:r>
            <w:r w:rsidR="00B67C47" w:rsidRPr="003F3E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3E29">
              <w:rPr>
                <w:rFonts w:ascii="Arial" w:hAnsi="Arial" w:cs="Arial"/>
                <w:sz w:val="20"/>
                <w:szCs w:val="20"/>
              </w:rPr>
              <w:t>Ansprüchen an die</w:t>
            </w:r>
            <w:r w:rsidR="00B67C47" w:rsidRPr="003F3E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3E29">
              <w:rPr>
                <w:rFonts w:ascii="Arial" w:hAnsi="Arial" w:cs="Arial"/>
                <w:sz w:val="20"/>
                <w:szCs w:val="20"/>
              </w:rPr>
              <w:t>Organisation aktiv an den</w:t>
            </w:r>
            <w:r w:rsidR="00B67C47" w:rsidRPr="003F3E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3E29">
              <w:rPr>
                <w:rFonts w:ascii="Arial" w:hAnsi="Arial" w:cs="Arial"/>
                <w:sz w:val="20"/>
                <w:szCs w:val="20"/>
              </w:rPr>
              <w:t>Projektaktivitäten.</w:t>
            </w:r>
          </w:p>
        </w:tc>
      </w:tr>
    </w:tbl>
    <w:p w:rsidR="00C90110" w:rsidRPr="003F3E29" w:rsidRDefault="00AA131E">
      <w:pPr>
        <w:rPr>
          <w:rFonts w:ascii="Arial" w:hAnsi="Arial" w:cs="Arial"/>
          <w:sz w:val="20"/>
          <w:szCs w:val="20"/>
        </w:rPr>
      </w:pPr>
      <w:r w:rsidRPr="003F3E29">
        <w:rPr>
          <w:rFonts w:ascii="Arial" w:hAnsi="Arial" w:cs="Arial"/>
          <w:sz w:val="20"/>
          <w:szCs w:val="20"/>
        </w:rPr>
        <w:lastRenderedPageBreak/>
        <w:t>Sta</w:t>
      </w:r>
      <w:r w:rsidR="00B11FBA">
        <w:rPr>
          <w:rFonts w:ascii="Arial" w:hAnsi="Arial" w:cs="Arial"/>
          <w:sz w:val="20"/>
          <w:szCs w:val="20"/>
        </w:rPr>
        <w:t>tus</w:t>
      </w:r>
      <w:r w:rsidRPr="003F3E29">
        <w:rPr>
          <w:rFonts w:ascii="Arial" w:hAnsi="Arial" w:cs="Arial"/>
          <w:sz w:val="20"/>
          <w:szCs w:val="20"/>
        </w:rPr>
        <w:t>: 0</w:t>
      </w:r>
      <w:r w:rsidR="00853F81" w:rsidRPr="003F3E29">
        <w:rPr>
          <w:rFonts w:ascii="Arial" w:hAnsi="Arial" w:cs="Arial"/>
          <w:sz w:val="20"/>
          <w:szCs w:val="20"/>
        </w:rPr>
        <w:t>1.</w:t>
      </w:r>
      <w:r w:rsidRPr="003F3E29">
        <w:rPr>
          <w:rFonts w:ascii="Arial" w:hAnsi="Arial" w:cs="Arial"/>
          <w:sz w:val="20"/>
          <w:szCs w:val="20"/>
        </w:rPr>
        <w:t>0</w:t>
      </w:r>
      <w:r w:rsidR="00060AB2">
        <w:rPr>
          <w:rFonts w:ascii="Arial" w:hAnsi="Arial" w:cs="Arial"/>
          <w:sz w:val="20"/>
          <w:szCs w:val="20"/>
        </w:rPr>
        <w:t>7</w:t>
      </w:r>
      <w:r w:rsidRPr="003F3E29">
        <w:rPr>
          <w:rFonts w:ascii="Arial" w:hAnsi="Arial" w:cs="Arial"/>
          <w:sz w:val="20"/>
          <w:szCs w:val="20"/>
        </w:rPr>
        <w:t>.201</w:t>
      </w:r>
      <w:r w:rsidR="00060AB2">
        <w:rPr>
          <w:rFonts w:ascii="Arial" w:hAnsi="Arial" w:cs="Arial"/>
          <w:sz w:val="20"/>
          <w:szCs w:val="20"/>
        </w:rPr>
        <w:t>7</w:t>
      </w:r>
    </w:p>
    <w:sectPr w:rsidR="00C90110" w:rsidRPr="003F3E29" w:rsidSect="00C90110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110"/>
    <w:rsid w:val="000214DA"/>
    <w:rsid w:val="00055945"/>
    <w:rsid w:val="00060AB2"/>
    <w:rsid w:val="00272E86"/>
    <w:rsid w:val="003E0BA6"/>
    <w:rsid w:val="003F3E29"/>
    <w:rsid w:val="00424913"/>
    <w:rsid w:val="004943A6"/>
    <w:rsid w:val="005C1480"/>
    <w:rsid w:val="005C2A6D"/>
    <w:rsid w:val="005D1204"/>
    <w:rsid w:val="00642A12"/>
    <w:rsid w:val="006963A0"/>
    <w:rsid w:val="00710012"/>
    <w:rsid w:val="00732511"/>
    <w:rsid w:val="007B1113"/>
    <w:rsid w:val="00842900"/>
    <w:rsid w:val="00850F69"/>
    <w:rsid w:val="00853F81"/>
    <w:rsid w:val="008613AB"/>
    <w:rsid w:val="00971AF3"/>
    <w:rsid w:val="00A07133"/>
    <w:rsid w:val="00A52D6B"/>
    <w:rsid w:val="00A83A25"/>
    <w:rsid w:val="00AA131E"/>
    <w:rsid w:val="00AC4D82"/>
    <w:rsid w:val="00B11FBA"/>
    <w:rsid w:val="00B153E9"/>
    <w:rsid w:val="00B67C47"/>
    <w:rsid w:val="00C71579"/>
    <w:rsid w:val="00C85570"/>
    <w:rsid w:val="00C90110"/>
    <w:rsid w:val="00C953DD"/>
    <w:rsid w:val="00CC5467"/>
    <w:rsid w:val="00CD30E8"/>
    <w:rsid w:val="00D005E4"/>
    <w:rsid w:val="00E84242"/>
    <w:rsid w:val="00EC32F0"/>
    <w:rsid w:val="00F7484D"/>
    <w:rsid w:val="00FB2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42900"/>
  </w:style>
  <w:style w:type="paragraph" w:styleId="berschrift1">
    <w:name w:val="heading 1"/>
    <w:basedOn w:val="Standard"/>
    <w:next w:val="Standard"/>
    <w:link w:val="berschrift1Zchn"/>
    <w:uiPriority w:val="9"/>
    <w:qFormat/>
    <w:rsid w:val="0084290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4290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4290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4290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4290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4290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4290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4290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4290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42900"/>
    <w:rPr>
      <w:smallCaps/>
      <w:spacing w:val="5"/>
      <w:sz w:val="36"/>
      <w:szCs w:val="36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42900"/>
    <w:rPr>
      <w:smallCap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42900"/>
    <w:rPr>
      <w:i/>
      <w:iCs/>
      <w:smallCaps/>
      <w:spacing w:val="5"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42900"/>
    <w:rPr>
      <w:b/>
      <w:bCs/>
      <w:spacing w:val="5"/>
      <w:sz w:val="24"/>
      <w:szCs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42900"/>
    <w:rPr>
      <w:i/>
      <w:i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4290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4290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42900"/>
    <w:rPr>
      <w:b/>
      <w:bCs/>
      <w:color w:val="7F7F7F" w:themeColor="text1" w:themeTint="80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42900"/>
    <w:rPr>
      <w:b/>
      <w:bCs/>
      <w:i/>
      <w:iCs/>
      <w:color w:val="7F7F7F" w:themeColor="text1" w:themeTint="80"/>
      <w:sz w:val="18"/>
      <w:szCs w:val="18"/>
    </w:rPr>
  </w:style>
  <w:style w:type="paragraph" w:styleId="Titel">
    <w:name w:val="Title"/>
    <w:basedOn w:val="Standard"/>
    <w:next w:val="Standard"/>
    <w:link w:val="TitelZchn"/>
    <w:uiPriority w:val="10"/>
    <w:qFormat/>
    <w:rsid w:val="0084290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842900"/>
    <w:rPr>
      <w:smallCaps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42900"/>
    <w:rPr>
      <w:i/>
      <w:iCs/>
      <w:smallCaps/>
      <w:spacing w:val="10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42900"/>
    <w:rPr>
      <w:i/>
      <w:iCs/>
      <w:smallCaps/>
      <w:spacing w:val="10"/>
      <w:sz w:val="28"/>
      <w:szCs w:val="28"/>
    </w:rPr>
  </w:style>
  <w:style w:type="character" w:styleId="Fett">
    <w:name w:val="Strong"/>
    <w:uiPriority w:val="22"/>
    <w:qFormat/>
    <w:rsid w:val="00842900"/>
    <w:rPr>
      <w:b/>
      <w:bCs/>
    </w:rPr>
  </w:style>
  <w:style w:type="character" w:styleId="Hervorhebung">
    <w:name w:val="Emphasis"/>
    <w:uiPriority w:val="20"/>
    <w:qFormat/>
    <w:rsid w:val="00842900"/>
    <w:rPr>
      <w:b/>
      <w:bCs/>
      <w:i/>
      <w:iCs/>
      <w:spacing w:val="10"/>
    </w:rPr>
  </w:style>
  <w:style w:type="paragraph" w:styleId="KeinLeerraum">
    <w:name w:val="No Spacing"/>
    <w:basedOn w:val="Standard"/>
    <w:uiPriority w:val="1"/>
    <w:qFormat/>
    <w:rsid w:val="00842900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842900"/>
    <w:pPr>
      <w:ind w:left="720"/>
      <w:contextualSpacing/>
    </w:pPr>
  </w:style>
  <w:style w:type="paragraph" w:styleId="Zitat">
    <w:name w:val="Quote"/>
    <w:basedOn w:val="Standard"/>
    <w:next w:val="Standard"/>
    <w:link w:val="ZitatZchn"/>
    <w:uiPriority w:val="29"/>
    <w:qFormat/>
    <w:rsid w:val="00842900"/>
    <w:rPr>
      <w:i/>
      <w:iCs/>
    </w:rPr>
  </w:style>
  <w:style w:type="character" w:customStyle="1" w:styleId="ZitatZchn">
    <w:name w:val="Zitat Zchn"/>
    <w:basedOn w:val="Absatz-Standardschriftart"/>
    <w:link w:val="Zitat"/>
    <w:uiPriority w:val="29"/>
    <w:rsid w:val="00842900"/>
    <w:rPr>
      <w:i/>
      <w:iCs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84290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842900"/>
    <w:rPr>
      <w:i/>
      <w:iCs/>
    </w:rPr>
  </w:style>
  <w:style w:type="character" w:styleId="SchwacheHervorhebung">
    <w:name w:val="Subtle Emphasis"/>
    <w:uiPriority w:val="19"/>
    <w:qFormat/>
    <w:rsid w:val="00842900"/>
    <w:rPr>
      <w:i/>
      <w:iCs/>
    </w:rPr>
  </w:style>
  <w:style w:type="character" w:styleId="IntensiveHervorhebung">
    <w:name w:val="Intense Emphasis"/>
    <w:uiPriority w:val="21"/>
    <w:qFormat/>
    <w:rsid w:val="00842900"/>
    <w:rPr>
      <w:b/>
      <w:bCs/>
      <w:i/>
      <w:iCs/>
    </w:rPr>
  </w:style>
  <w:style w:type="character" w:styleId="SchwacherVerweis">
    <w:name w:val="Subtle Reference"/>
    <w:basedOn w:val="Absatz-Standardschriftart"/>
    <w:uiPriority w:val="31"/>
    <w:qFormat/>
    <w:rsid w:val="00842900"/>
    <w:rPr>
      <w:smallCaps/>
    </w:rPr>
  </w:style>
  <w:style w:type="character" w:styleId="IntensiverVerweis">
    <w:name w:val="Intense Reference"/>
    <w:uiPriority w:val="32"/>
    <w:qFormat/>
    <w:rsid w:val="00842900"/>
    <w:rPr>
      <w:b/>
      <w:bCs/>
      <w:smallCaps/>
    </w:rPr>
  </w:style>
  <w:style w:type="character" w:styleId="Buchtitel">
    <w:name w:val="Book Title"/>
    <w:basedOn w:val="Absatz-Standardschriftart"/>
    <w:uiPriority w:val="33"/>
    <w:qFormat/>
    <w:rsid w:val="00842900"/>
    <w:rPr>
      <w:i/>
      <w:i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842900"/>
    <w:pPr>
      <w:outlineLvl w:val="9"/>
    </w:pPr>
    <w:rPr>
      <w:lang w:bidi="en-US"/>
    </w:rPr>
  </w:style>
  <w:style w:type="table" w:styleId="Tabellenraster">
    <w:name w:val="Table Grid"/>
    <w:basedOn w:val="NormaleTabelle"/>
    <w:uiPriority w:val="59"/>
    <w:rsid w:val="00C901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E0B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E0B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42900"/>
  </w:style>
  <w:style w:type="paragraph" w:styleId="berschrift1">
    <w:name w:val="heading 1"/>
    <w:basedOn w:val="Standard"/>
    <w:next w:val="Standard"/>
    <w:link w:val="berschrift1Zchn"/>
    <w:uiPriority w:val="9"/>
    <w:qFormat/>
    <w:rsid w:val="0084290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4290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4290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4290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4290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4290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4290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4290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4290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42900"/>
    <w:rPr>
      <w:smallCaps/>
      <w:spacing w:val="5"/>
      <w:sz w:val="36"/>
      <w:szCs w:val="36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42900"/>
    <w:rPr>
      <w:smallCap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42900"/>
    <w:rPr>
      <w:i/>
      <w:iCs/>
      <w:smallCaps/>
      <w:spacing w:val="5"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42900"/>
    <w:rPr>
      <w:b/>
      <w:bCs/>
      <w:spacing w:val="5"/>
      <w:sz w:val="24"/>
      <w:szCs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42900"/>
    <w:rPr>
      <w:i/>
      <w:i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4290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4290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42900"/>
    <w:rPr>
      <w:b/>
      <w:bCs/>
      <w:color w:val="7F7F7F" w:themeColor="text1" w:themeTint="80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42900"/>
    <w:rPr>
      <w:b/>
      <w:bCs/>
      <w:i/>
      <w:iCs/>
      <w:color w:val="7F7F7F" w:themeColor="text1" w:themeTint="80"/>
      <w:sz w:val="18"/>
      <w:szCs w:val="18"/>
    </w:rPr>
  </w:style>
  <w:style w:type="paragraph" w:styleId="Titel">
    <w:name w:val="Title"/>
    <w:basedOn w:val="Standard"/>
    <w:next w:val="Standard"/>
    <w:link w:val="TitelZchn"/>
    <w:uiPriority w:val="10"/>
    <w:qFormat/>
    <w:rsid w:val="0084290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842900"/>
    <w:rPr>
      <w:smallCaps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42900"/>
    <w:rPr>
      <w:i/>
      <w:iCs/>
      <w:smallCaps/>
      <w:spacing w:val="10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42900"/>
    <w:rPr>
      <w:i/>
      <w:iCs/>
      <w:smallCaps/>
      <w:spacing w:val="10"/>
      <w:sz w:val="28"/>
      <w:szCs w:val="28"/>
    </w:rPr>
  </w:style>
  <w:style w:type="character" w:styleId="Fett">
    <w:name w:val="Strong"/>
    <w:uiPriority w:val="22"/>
    <w:qFormat/>
    <w:rsid w:val="00842900"/>
    <w:rPr>
      <w:b/>
      <w:bCs/>
    </w:rPr>
  </w:style>
  <w:style w:type="character" w:styleId="Hervorhebung">
    <w:name w:val="Emphasis"/>
    <w:uiPriority w:val="20"/>
    <w:qFormat/>
    <w:rsid w:val="00842900"/>
    <w:rPr>
      <w:b/>
      <w:bCs/>
      <w:i/>
      <w:iCs/>
      <w:spacing w:val="10"/>
    </w:rPr>
  </w:style>
  <w:style w:type="paragraph" w:styleId="KeinLeerraum">
    <w:name w:val="No Spacing"/>
    <w:basedOn w:val="Standard"/>
    <w:uiPriority w:val="1"/>
    <w:qFormat/>
    <w:rsid w:val="00842900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842900"/>
    <w:pPr>
      <w:ind w:left="720"/>
      <w:contextualSpacing/>
    </w:pPr>
  </w:style>
  <w:style w:type="paragraph" w:styleId="Zitat">
    <w:name w:val="Quote"/>
    <w:basedOn w:val="Standard"/>
    <w:next w:val="Standard"/>
    <w:link w:val="ZitatZchn"/>
    <w:uiPriority w:val="29"/>
    <w:qFormat/>
    <w:rsid w:val="00842900"/>
    <w:rPr>
      <w:i/>
      <w:iCs/>
    </w:rPr>
  </w:style>
  <w:style w:type="character" w:customStyle="1" w:styleId="ZitatZchn">
    <w:name w:val="Zitat Zchn"/>
    <w:basedOn w:val="Absatz-Standardschriftart"/>
    <w:link w:val="Zitat"/>
    <w:uiPriority w:val="29"/>
    <w:rsid w:val="00842900"/>
    <w:rPr>
      <w:i/>
      <w:iCs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84290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842900"/>
    <w:rPr>
      <w:i/>
      <w:iCs/>
    </w:rPr>
  </w:style>
  <w:style w:type="character" w:styleId="SchwacheHervorhebung">
    <w:name w:val="Subtle Emphasis"/>
    <w:uiPriority w:val="19"/>
    <w:qFormat/>
    <w:rsid w:val="00842900"/>
    <w:rPr>
      <w:i/>
      <w:iCs/>
    </w:rPr>
  </w:style>
  <w:style w:type="character" w:styleId="IntensiveHervorhebung">
    <w:name w:val="Intense Emphasis"/>
    <w:uiPriority w:val="21"/>
    <w:qFormat/>
    <w:rsid w:val="00842900"/>
    <w:rPr>
      <w:b/>
      <w:bCs/>
      <w:i/>
      <w:iCs/>
    </w:rPr>
  </w:style>
  <w:style w:type="character" w:styleId="SchwacherVerweis">
    <w:name w:val="Subtle Reference"/>
    <w:basedOn w:val="Absatz-Standardschriftart"/>
    <w:uiPriority w:val="31"/>
    <w:qFormat/>
    <w:rsid w:val="00842900"/>
    <w:rPr>
      <w:smallCaps/>
    </w:rPr>
  </w:style>
  <w:style w:type="character" w:styleId="IntensiverVerweis">
    <w:name w:val="Intense Reference"/>
    <w:uiPriority w:val="32"/>
    <w:qFormat/>
    <w:rsid w:val="00842900"/>
    <w:rPr>
      <w:b/>
      <w:bCs/>
      <w:smallCaps/>
    </w:rPr>
  </w:style>
  <w:style w:type="character" w:styleId="Buchtitel">
    <w:name w:val="Book Title"/>
    <w:basedOn w:val="Absatz-Standardschriftart"/>
    <w:uiPriority w:val="33"/>
    <w:qFormat/>
    <w:rsid w:val="00842900"/>
    <w:rPr>
      <w:i/>
      <w:i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842900"/>
    <w:pPr>
      <w:outlineLvl w:val="9"/>
    </w:pPr>
    <w:rPr>
      <w:lang w:bidi="en-US"/>
    </w:rPr>
  </w:style>
  <w:style w:type="table" w:styleId="Tabellenraster">
    <w:name w:val="Table Grid"/>
    <w:basedOn w:val="NormaleTabelle"/>
    <w:uiPriority w:val="59"/>
    <w:rsid w:val="00C901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E0B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E0B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1113</Words>
  <Characters>7018</Characters>
  <Application>Microsoft Office Word</Application>
  <DocSecurity>0</DocSecurity>
  <Lines>58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GIZ GmbH</Company>
  <LinksUpToDate>false</LinksUpToDate>
  <CharactersWithSpaces>8115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UserLA3067</dc:creator>
  <cp:lastModifiedBy>UserLA5728</cp:lastModifiedBy>
  <cp:revision>6</cp:revision>
  <dcterms:created xsi:type="dcterms:W3CDTF">2017-09-10T11:51:00Z</dcterms:created>
  <dcterms:modified xsi:type="dcterms:W3CDTF">2017-09-11T20:00:00Z</dcterms:modified>
</cp:coreProperties>
</file>